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31C" w:rsidRDefault="00F44D1F" w:rsidP="001517E2">
      <w:pPr>
        <w:rPr>
          <w:b/>
        </w:rPr>
      </w:pPr>
      <w:bookmarkStart w:id="0" w:name="_GoBack"/>
      <w:bookmarkEnd w:id="0"/>
      <w:r>
        <w:rPr>
          <w:b/>
        </w:rPr>
        <w:t xml:space="preserve">  </w:t>
      </w:r>
    </w:p>
    <w:p w:rsidR="0095215C" w:rsidRPr="003D0DAB" w:rsidRDefault="000E553F" w:rsidP="0095215C">
      <w:pPr>
        <w:jc w:val="center"/>
        <w:rPr>
          <w:rFonts w:ascii="Arial" w:hAnsi="Arial" w:cs="Arial"/>
          <w:noProof/>
          <w:sz w:val="28"/>
          <w:szCs w:val="28"/>
        </w:rPr>
      </w:pPr>
      <w:r w:rsidRPr="003D0DAB">
        <w:rPr>
          <w:rFonts w:ascii="Arial" w:hAnsi="Arial" w:cs="Arial"/>
          <w:noProof/>
          <w:sz w:val="28"/>
          <w:szCs w:val="28"/>
        </w:rPr>
        <w:drawing>
          <wp:inline distT="0" distB="0" distL="0" distR="0">
            <wp:extent cx="647700" cy="666750"/>
            <wp:effectExtent l="0" t="0" r="0" b="0"/>
            <wp:docPr id="1" name="Рисунок 1" descr="герб%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2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66750"/>
                    </a:xfrm>
                    <a:prstGeom prst="rect">
                      <a:avLst/>
                    </a:prstGeom>
                    <a:noFill/>
                    <a:ln>
                      <a:noFill/>
                    </a:ln>
                  </pic:spPr>
                </pic:pic>
              </a:graphicData>
            </a:graphic>
          </wp:inline>
        </w:drawing>
      </w:r>
    </w:p>
    <w:p w:rsidR="0095215C" w:rsidRPr="003D0DAB" w:rsidRDefault="0095215C" w:rsidP="0095215C">
      <w:pPr>
        <w:jc w:val="center"/>
        <w:rPr>
          <w:rFonts w:ascii="Arial" w:hAnsi="Arial" w:cs="Arial"/>
          <w:sz w:val="28"/>
          <w:szCs w:val="28"/>
        </w:rPr>
      </w:pPr>
    </w:p>
    <w:p w:rsidR="0095215C" w:rsidRPr="00D0191C" w:rsidRDefault="0095215C" w:rsidP="0095215C">
      <w:pPr>
        <w:pStyle w:val="ac"/>
        <w:jc w:val="center"/>
        <w:rPr>
          <w:rFonts w:ascii="Arial" w:hAnsi="Arial" w:cs="Arial"/>
        </w:rPr>
      </w:pPr>
      <w:r w:rsidRPr="00D0191C">
        <w:rPr>
          <w:rFonts w:ascii="Arial" w:hAnsi="Arial" w:cs="Arial"/>
        </w:rPr>
        <w:t>КРАСНОЯРСКИЙ КРАЙ</w:t>
      </w:r>
    </w:p>
    <w:p w:rsidR="0095215C" w:rsidRPr="00D0191C" w:rsidRDefault="0095215C" w:rsidP="0095215C">
      <w:pPr>
        <w:pStyle w:val="ac"/>
        <w:jc w:val="center"/>
        <w:rPr>
          <w:rFonts w:ascii="Arial" w:hAnsi="Arial" w:cs="Arial"/>
        </w:rPr>
      </w:pPr>
      <w:r w:rsidRPr="00D0191C">
        <w:rPr>
          <w:rFonts w:ascii="Arial" w:hAnsi="Arial" w:cs="Arial"/>
        </w:rPr>
        <w:t>АДМИНИСТРАЦИЯ ШУШЕНСКОГО</w:t>
      </w:r>
    </w:p>
    <w:p w:rsidR="0095215C" w:rsidRPr="00D0191C" w:rsidRDefault="0095215C" w:rsidP="0095215C">
      <w:pPr>
        <w:pStyle w:val="ac"/>
        <w:jc w:val="center"/>
        <w:rPr>
          <w:rFonts w:ascii="Arial" w:hAnsi="Arial" w:cs="Arial"/>
        </w:rPr>
      </w:pPr>
      <w:r w:rsidRPr="00D0191C">
        <w:rPr>
          <w:rFonts w:ascii="Arial" w:hAnsi="Arial" w:cs="Arial"/>
        </w:rPr>
        <w:t>РАЙОНА</w:t>
      </w:r>
    </w:p>
    <w:p w:rsidR="0095215C" w:rsidRPr="00D0191C" w:rsidRDefault="0095215C" w:rsidP="0095215C">
      <w:pPr>
        <w:pStyle w:val="ac"/>
        <w:jc w:val="center"/>
        <w:rPr>
          <w:rFonts w:ascii="Arial" w:hAnsi="Arial" w:cs="Arial"/>
        </w:rPr>
      </w:pPr>
    </w:p>
    <w:p w:rsidR="0095215C" w:rsidRPr="00D0191C" w:rsidRDefault="0095215C" w:rsidP="0095215C">
      <w:pPr>
        <w:pStyle w:val="ac"/>
        <w:jc w:val="center"/>
        <w:rPr>
          <w:rFonts w:ascii="Arial" w:hAnsi="Arial" w:cs="Arial"/>
        </w:rPr>
      </w:pPr>
      <w:r w:rsidRPr="00D0191C">
        <w:rPr>
          <w:rFonts w:ascii="Arial" w:hAnsi="Arial" w:cs="Arial"/>
        </w:rPr>
        <w:t>П О С Т А Н О В Л Е Н И Е</w:t>
      </w:r>
    </w:p>
    <w:p w:rsidR="0095215C" w:rsidRPr="00D0191C" w:rsidRDefault="0095215C" w:rsidP="0095215C">
      <w:pPr>
        <w:pStyle w:val="ac"/>
        <w:jc w:val="both"/>
        <w:rPr>
          <w:rFonts w:ascii="Arial" w:hAnsi="Arial" w:cs="Arial"/>
        </w:rPr>
      </w:pPr>
    </w:p>
    <w:p w:rsidR="0095215C" w:rsidRPr="003D0DAB" w:rsidRDefault="0095215C" w:rsidP="0095215C">
      <w:pPr>
        <w:pStyle w:val="ac"/>
        <w:jc w:val="both"/>
        <w:rPr>
          <w:rFonts w:ascii="Arial" w:hAnsi="Arial" w:cs="Arial"/>
        </w:rPr>
      </w:pPr>
      <w:r w:rsidRPr="0095215C">
        <w:rPr>
          <w:rFonts w:ascii="Arial" w:hAnsi="Arial" w:cs="Arial"/>
        </w:rPr>
        <w:t xml:space="preserve">   </w:t>
      </w:r>
      <w:r w:rsidR="00AF5AC4">
        <w:rPr>
          <w:rFonts w:ascii="Arial" w:hAnsi="Arial" w:cs="Arial"/>
        </w:rPr>
        <w:t>о</w:t>
      </w:r>
      <w:r w:rsidRPr="0095215C">
        <w:rPr>
          <w:rFonts w:ascii="Arial" w:hAnsi="Arial" w:cs="Arial"/>
        </w:rPr>
        <w:t>т</w:t>
      </w:r>
      <w:r w:rsidR="00AF5AC4">
        <w:rPr>
          <w:rFonts w:ascii="Arial" w:hAnsi="Arial" w:cs="Arial"/>
          <w:u w:val="single"/>
        </w:rPr>
        <w:t xml:space="preserve"> 11.11.2019</w:t>
      </w:r>
      <w:r w:rsidRPr="0095215C">
        <w:rPr>
          <w:rFonts w:ascii="Arial" w:hAnsi="Arial" w:cs="Arial"/>
        </w:rPr>
        <w:t xml:space="preserve">      </w:t>
      </w:r>
      <w:r>
        <w:rPr>
          <w:rFonts w:ascii="Arial" w:hAnsi="Arial" w:cs="Arial"/>
        </w:rPr>
        <w:t xml:space="preserve">                           </w:t>
      </w:r>
      <w:r w:rsidRPr="0095215C">
        <w:rPr>
          <w:rFonts w:ascii="Arial" w:hAnsi="Arial" w:cs="Arial"/>
        </w:rPr>
        <w:t xml:space="preserve">  </w:t>
      </w:r>
      <w:r w:rsidRPr="003D0DAB">
        <w:rPr>
          <w:rFonts w:ascii="Arial" w:hAnsi="Arial" w:cs="Arial"/>
        </w:rPr>
        <w:t xml:space="preserve">пгт  Шушенское                              </w:t>
      </w:r>
      <w:r w:rsidRPr="00502925">
        <w:rPr>
          <w:rFonts w:ascii="Arial" w:hAnsi="Arial" w:cs="Arial"/>
          <w:u w:val="single"/>
        </w:rPr>
        <w:t>№</w:t>
      </w:r>
      <w:r w:rsidR="00AF5AC4">
        <w:rPr>
          <w:rFonts w:ascii="Arial" w:hAnsi="Arial" w:cs="Arial"/>
          <w:u w:val="single"/>
        </w:rPr>
        <w:t xml:space="preserve"> 1117</w:t>
      </w:r>
      <w:r>
        <w:rPr>
          <w:rFonts w:ascii="Arial" w:hAnsi="Arial" w:cs="Arial"/>
        </w:rPr>
        <w:t xml:space="preserve">        </w:t>
      </w:r>
      <w:r>
        <w:rPr>
          <w:rFonts w:ascii="Arial" w:hAnsi="Arial" w:cs="Arial"/>
          <w:u w:val="single"/>
        </w:rPr>
        <w:t xml:space="preserve">              </w:t>
      </w:r>
      <w:r w:rsidRPr="003D0DAB">
        <w:rPr>
          <w:rFonts w:ascii="Arial" w:hAnsi="Arial" w:cs="Arial"/>
          <w:u w:val="single"/>
        </w:rPr>
        <w:t xml:space="preserve">                      </w:t>
      </w:r>
    </w:p>
    <w:p w:rsidR="0095215C" w:rsidRPr="003D0DAB" w:rsidRDefault="0095215C" w:rsidP="0095215C">
      <w:pPr>
        <w:pStyle w:val="ac"/>
        <w:jc w:val="both"/>
        <w:rPr>
          <w:rFonts w:ascii="Arial" w:hAnsi="Arial" w:cs="Arial"/>
        </w:rPr>
      </w:pPr>
    </w:p>
    <w:p w:rsidR="0095215C" w:rsidRPr="003D0DAB" w:rsidRDefault="0095215C" w:rsidP="0095215C">
      <w:pPr>
        <w:pStyle w:val="ac"/>
        <w:jc w:val="both"/>
        <w:rPr>
          <w:rFonts w:ascii="Arial" w:hAnsi="Arial" w:cs="Arial"/>
        </w:rPr>
      </w:pPr>
      <w:r w:rsidRPr="003D0DAB">
        <w:rPr>
          <w:rFonts w:ascii="Arial" w:hAnsi="Arial" w:cs="Arial"/>
        </w:rPr>
        <w:t xml:space="preserve">О внесении изменений  в постановление </w:t>
      </w:r>
    </w:p>
    <w:p w:rsidR="0095215C" w:rsidRPr="003D0DAB" w:rsidRDefault="0095215C" w:rsidP="0095215C">
      <w:pPr>
        <w:pStyle w:val="ac"/>
        <w:jc w:val="both"/>
        <w:rPr>
          <w:rFonts w:ascii="Arial" w:hAnsi="Arial" w:cs="Arial"/>
          <w:color w:val="000000"/>
        </w:rPr>
      </w:pPr>
      <w:r w:rsidRPr="003D0DAB">
        <w:rPr>
          <w:rFonts w:ascii="Arial" w:hAnsi="Arial" w:cs="Arial"/>
        </w:rPr>
        <w:t xml:space="preserve">администрации Шушенского района </w:t>
      </w:r>
      <w:r w:rsidRPr="003D0DAB">
        <w:rPr>
          <w:rFonts w:ascii="Arial" w:hAnsi="Arial" w:cs="Arial"/>
          <w:color w:val="000000"/>
        </w:rPr>
        <w:t xml:space="preserve"> </w:t>
      </w:r>
    </w:p>
    <w:p w:rsidR="0095215C" w:rsidRPr="003D0DAB" w:rsidRDefault="0095215C" w:rsidP="0095215C">
      <w:pPr>
        <w:pStyle w:val="ac"/>
        <w:jc w:val="both"/>
        <w:rPr>
          <w:rFonts w:ascii="Arial" w:hAnsi="Arial" w:cs="Arial"/>
        </w:rPr>
      </w:pPr>
      <w:r w:rsidRPr="003D0DAB">
        <w:rPr>
          <w:rFonts w:ascii="Arial" w:hAnsi="Arial" w:cs="Arial"/>
          <w:color w:val="000000"/>
        </w:rPr>
        <w:t xml:space="preserve">от  11.11.2016 № 718 </w:t>
      </w:r>
      <w:r w:rsidRPr="003D0DAB">
        <w:rPr>
          <w:rFonts w:ascii="Arial" w:hAnsi="Arial" w:cs="Arial"/>
        </w:rPr>
        <w:t xml:space="preserve">«Об утверждении  </w:t>
      </w:r>
    </w:p>
    <w:p w:rsidR="0095215C" w:rsidRPr="003D0DAB" w:rsidRDefault="0095215C" w:rsidP="0095215C">
      <w:pPr>
        <w:pStyle w:val="ac"/>
        <w:jc w:val="both"/>
        <w:rPr>
          <w:rFonts w:ascii="Arial" w:hAnsi="Arial" w:cs="Arial"/>
        </w:rPr>
      </w:pPr>
      <w:r w:rsidRPr="003D0DAB">
        <w:rPr>
          <w:rFonts w:ascii="Arial" w:hAnsi="Arial" w:cs="Arial"/>
          <w:color w:val="000000"/>
        </w:rPr>
        <w:t xml:space="preserve">муниципальной  программы </w:t>
      </w:r>
      <w:r w:rsidRPr="003D0DAB">
        <w:rPr>
          <w:rFonts w:ascii="Arial" w:hAnsi="Arial" w:cs="Arial"/>
        </w:rPr>
        <w:t>«Развитие и</w:t>
      </w:r>
    </w:p>
    <w:p w:rsidR="0095215C" w:rsidRPr="003D0DAB" w:rsidRDefault="0095215C" w:rsidP="0095215C">
      <w:pPr>
        <w:pStyle w:val="ac"/>
        <w:jc w:val="both"/>
        <w:rPr>
          <w:rFonts w:ascii="Arial" w:hAnsi="Arial" w:cs="Arial"/>
        </w:rPr>
      </w:pPr>
      <w:r w:rsidRPr="003D0DAB">
        <w:rPr>
          <w:rFonts w:ascii="Arial" w:hAnsi="Arial" w:cs="Arial"/>
        </w:rPr>
        <w:t xml:space="preserve">поддержка социально ориентированных  </w:t>
      </w:r>
    </w:p>
    <w:p w:rsidR="0095215C" w:rsidRPr="003D0DAB" w:rsidRDefault="0095215C" w:rsidP="0095215C">
      <w:pPr>
        <w:pStyle w:val="ac"/>
        <w:jc w:val="both"/>
        <w:rPr>
          <w:rFonts w:ascii="Arial" w:hAnsi="Arial" w:cs="Arial"/>
        </w:rPr>
      </w:pPr>
      <w:r w:rsidRPr="003D0DAB">
        <w:rPr>
          <w:rFonts w:ascii="Arial" w:hAnsi="Arial" w:cs="Arial"/>
        </w:rPr>
        <w:t xml:space="preserve">некоммерческих   организаций  Шушенского  </w:t>
      </w:r>
    </w:p>
    <w:p w:rsidR="0095215C" w:rsidRPr="003D0DAB" w:rsidRDefault="0095215C" w:rsidP="0095215C">
      <w:pPr>
        <w:pStyle w:val="ac"/>
        <w:jc w:val="both"/>
        <w:rPr>
          <w:rFonts w:ascii="Arial" w:hAnsi="Arial" w:cs="Arial"/>
        </w:rPr>
      </w:pPr>
      <w:r w:rsidRPr="003D0DAB">
        <w:rPr>
          <w:rFonts w:ascii="Arial" w:hAnsi="Arial" w:cs="Arial"/>
        </w:rPr>
        <w:t xml:space="preserve"> района» (в редакции от 27.10.2017 № 1213, </w:t>
      </w:r>
    </w:p>
    <w:p w:rsidR="0095215C" w:rsidRDefault="0095215C" w:rsidP="0095215C">
      <w:pPr>
        <w:pStyle w:val="ac"/>
        <w:jc w:val="both"/>
        <w:rPr>
          <w:rFonts w:ascii="Arial" w:hAnsi="Arial" w:cs="Arial"/>
        </w:rPr>
      </w:pPr>
      <w:r w:rsidRPr="003D0DAB">
        <w:rPr>
          <w:rFonts w:ascii="Arial" w:hAnsi="Arial" w:cs="Arial"/>
        </w:rPr>
        <w:t>28.12.2017 № 1548</w:t>
      </w:r>
      <w:r>
        <w:rPr>
          <w:rFonts w:ascii="Arial" w:hAnsi="Arial" w:cs="Arial"/>
        </w:rPr>
        <w:t>, от 10.07.2018 № 832,</w:t>
      </w:r>
    </w:p>
    <w:p w:rsidR="0095215C" w:rsidRPr="003D0DAB" w:rsidRDefault="0095215C" w:rsidP="0095215C">
      <w:pPr>
        <w:pStyle w:val="ac"/>
        <w:jc w:val="both"/>
        <w:rPr>
          <w:rFonts w:ascii="Arial" w:hAnsi="Arial" w:cs="Arial"/>
        </w:rPr>
      </w:pPr>
      <w:r w:rsidRPr="0095215C">
        <w:rPr>
          <w:rFonts w:ascii="Arial" w:hAnsi="Arial" w:cs="Arial"/>
        </w:rPr>
        <w:t xml:space="preserve"> </w:t>
      </w:r>
      <w:r>
        <w:rPr>
          <w:rFonts w:ascii="Arial" w:hAnsi="Arial" w:cs="Arial"/>
        </w:rPr>
        <w:t>от 19.10.2018 № 1157, 10.07.2019 № 608</w:t>
      </w:r>
      <w:r w:rsidRPr="003D0DAB">
        <w:rPr>
          <w:rFonts w:ascii="Arial" w:hAnsi="Arial" w:cs="Arial"/>
        </w:rPr>
        <w:t>)</w:t>
      </w:r>
    </w:p>
    <w:p w:rsidR="0095215C" w:rsidRPr="003D0DAB" w:rsidRDefault="0095215C" w:rsidP="0095215C">
      <w:pPr>
        <w:pStyle w:val="ac"/>
        <w:jc w:val="both"/>
        <w:rPr>
          <w:rFonts w:ascii="Arial" w:hAnsi="Arial" w:cs="Arial"/>
          <w:spacing w:val="-20"/>
        </w:rPr>
      </w:pPr>
    </w:p>
    <w:p w:rsidR="0095215C" w:rsidRPr="003D0DAB" w:rsidRDefault="0095215C" w:rsidP="0095215C">
      <w:pPr>
        <w:pStyle w:val="ac"/>
        <w:jc w:val="both"/>
        <w:rPr>
          <w:rFonts w:ascii="Arial" w:hAnsi="Arial" w:cs="Arial"/>
        </w:rPr>
      </w:pPr>
      <w:r w:rsidRPr="003D0DAB">
        <w:rPr>
          <w:rFonts w:ascii="Arial" w:hAnsi="Arial" w:cs="Arial"/>
        </w:rPr>
        <w:t xml:space="preserve">             В соответствии со статьей 179 Бюджетного кодекса Российской Федерации, постановлением администрации Шушенского района от 13.08.2013 № 917 «Об утверждении Порядка принятия решений о разработке муниципальных программ Шушенского района, их формирования и реализации», руководствуясь ст.15,18,21 Устава Шушенского района в целях создания условий для развития и реализации культурного и духовного потенциала населения Шушенского района, повышения эффективности и результативности расходования бюджетных средств</w:t>
      </w:r>
    </w:p>
    <w:p w:rsidR="0095215C" w:rsidRPr="00D0191C" w:rsidRDefault="0095215C" w:rsidP="00AF7F43">
      <w:pPr>
        <w:pStyle w:val="ac"/>
        <w:jc w:val="center"/>
        <w:rPr>
          <w:rFonts w:ascii="Arial" w:hAnsi="Arial" w:cs="Arial"/>
        </w:rPr>
      </w:pPr>
      <w:r w:rsidRPr="00D0191C">
        <w:rPr>
          <w:rFonts w:ascii="Arial" w:hAnsi="Arial" w:cs="Arial"/>
        </w:rPr>
        <w:t>П О С Т А Н О В Л Я Ю:</w:t>
      </w:r>
    </w:p>
    <w:p w:rsidR="0095215C" w:rsidRDefault="0095215C" w:rsidP="0095215C">
      <w:pPr>
        <w:jc w:val="both"/>
        <w:rPr>
          <w:rFonts w:ascii="Arial" w:hAnsi="Arial" w:cs="Arial"/>
          <w:spacing w:val="-20"/>
        </w:rPr>
      </w:pPr>
      <w:r>
        <w:rPr>
          <w:rFonts w:ascii="Arial" w:hAnsi="Arial" w:cs="Arial"/>
        </w:rPr>
        <w:t xml:space="preserve">         1. </w:t>
      </w:r>
      <w:r w:rsidRPr="003D0DAB">
        <w:rPr>
          <w:rFonts w:ascii="Arial" w:hAnsi="Arial" w:cs="Arial"/>
        </w:rPr>
        <w:t xml:space="preserve">Внести в Постановление от </w:t>
      </w:r>
      <w:r w:rsidRPr="003D0DAB">
        <w:rPr>
          <w:rFonts w:ascii="Arial" w:hAnsi="Arial" w:cs="Arial"/>
          <w:color w:val="000000"/>
        </w:rPr>
        <w:t xml:space="preserve">11.11.2016 № 718 </w:t>
      </w:r>
      <w:r w:rsidRPr="003D0DAB">
        <w:rPr>
          <w:rFonts w:ascii="Arial" w:hAnsi="Arial" w:cs="Arial"/>
        </w:rPr>
        <w:t>«Об утверждении муниципальной программы «Развитие и поддержка социально ориентированных   некоммерческих   организаций   Шушенского   района»</w:t>
      </w:r>
      <w:r w:rsidRPr="003D0DAB">
        <w:rPr>
          <w:rFonts w:ascii="Arial" w:hAnsi="Arial" w:cs="Arial"/>
          <w:color w:val="000000"/>
        </w:rPr>
        <w:t xml:space="preserve"> </w:t>
      </w:r>
      <w:r>
        <w:rPr>
          <w:rFonts w:ascii="Arial" w:hAnsi="Arial" w:cs="Arial"/>
          <w:color w:val="000000"/>
        </w:rPr>
        <w:t>(</w:t>
      </w:r>
      <w:r w:rsidRPr="003D0DAB">
        <w:rPr>
          <w:rFonts w:ascii="Arial" w:hAnsi="Arial" w:cs="Arial"/>
          <w:color w:val="000000"/>
        </w:rPr>
        <w:t xml:space="preserve">в редакции от 27.10.2017 № 1213, </w:t>
      </w:r>
      <w:r w:rsidRPr="003D0DAB">
        <w:rPr>
          <w:rFonts w:ascii="Arial" w:hAnsi="Arial" w:cs="Arial"/>
        </w:rPr>
        <w:t>28.12.2017 № 1548</w:t>
      </w:r>
      <w:r>
        <w:rPr>
          <w:rFonts w:ascii="Arial" w:hAnsi="Arial" w:cs="Arial"/>
        </w:rPr>
        <w:t>, от 10.07.2018 № 832,</w:t>
      </w:r>
      <w:r w:rsidRPr="0095215C">
        <w:rPr>
          <w:rFonts w:ascii="Arial" w:hAnsi="Arial" w:cs="Arial"/>
        </w:rPr>
        <w:t xml:space="preserve"> </w:t>
      </w:r>
      <w:r>
        <w:rPr>
          <w:rFonts w:ascii="Arial" w:hAnsi="Arial" w:cs="Arial"/>
        </w:rPr>
        <w:t>от 19.10.2018 № 1157, 10.07.2019 № 608</w:t>
      </w:r>
      <w:r w:rsidRPr="003D0DAB">
        <w:rPr>
          <w:rFonts w:ascii="Arial" w:hAnsi="Arial" w:cs="Arial"/>
          <w:color w:val="000000"/>
        </w:rPr>
        <w:t xml:space="preserve">) </w:t>
      </w:r>
      <w:r w:rsidRPr="003D0DAB">
        <w:rPr>
          <w:rFonts w:ascii="Arial" w:hAnsi="Arial" w:cs="Arial"/>
        </w:rPr>
        <w:t>следующие изменения:</w:t>
      </w:r>
      <w:r w:rsidRPr="00C921DE">
        <w:rPr>
          <w:rFonts w:ascii="Arial" w:hAnsi="Arial" w:cs="Arial"/>
          <w:spacing w:val="-20"/>
        </w:rPr>
        <w:t xml:space="preserve"> </w:t>
      </w:r>
      <w:r>
        <w:rPr>
          <w:rFonts w:ascii="Arial" w:hAnsi="Arial" w:cs="Arial"/>
          <w:spacing w:val="-20"/>
        </w:rPr>
        <w:t xml:space="preserve">      </w:t>
      </w:r>
    </w:p>
    <w:p w:rsidR="0095215C" w:rsidRDefault="0095215C" w:rsidP="0095215C">
      <w:pPr>
        <w:jc w:val="both"/>
        <w:rPr>
          <w:rFonts w:ascii="Arial" w:eastAsia="Calibri" w:hAnsi="Arial" w:cs="Arial"/>
        </w:rPr>
      </w:pPr>
      <w:r w:rsidRPr="000D1EF6">
        <w:rPr>
          <w:rFonts w:ascii="Arial" w:eastAsia="Calibri" w:hAnsi="Arial" w:cs="Arial"/>
        </w:rPr>
        <w:t xml:space="preserve">- </w:t>
      </w:r>
      <w:r w:rsidRPr="003D0DAB">
        <w:rPr>
          <w:rFonts w:ascii="Arial" w:hAnsi="Arial" w:cs="Arial"/>
        </w:rPr>
        <w:t>программ</w:t>
      </w:r>
      <w:r>
        <w:rPr>
          <w:rFonts w:ascii="Arial" w:hAnsi="Arial" w:cs="Arial"/>
        </w:rPr>
        <w:t>у</w:t>
      </w:r>
      <w:r w:rsidRPr="003D0DAB">
        <w:rPr>
          <w:rFonts w:ascii="Arial" w:hAnsi="Arial" w:cs="Arial"/>
        </w:rPr>
        <w:t xml:space="preserve"> «Развитие и поддержка социально ориентированных   некоммерческих   организаций   Шушенского   района»</w:t>
      </w:r>
      <w:r w:rsidRPr="003D0DAB">
        <w:rPr>
          <w:rFonts w:ascii="Arial" w:hAnsi="Arial" w:cs="Arial"/>
          <w:color w:val="000000"/>
        </w:rPr>
        <w:t xml:space="preserve"> </w:t>
      </w:r>
      <w:r>
        <w:rPr>
          <w:rFonts w:ascii="Arial" w:eastAsia="Calibri" w:hAnsi="Arial" w:cs="Arial"/>
        </w:rPr>
        <w:t>изложить в новой редакции согласно приложению к настоящему постановлению.</w:t>
      </w:r>
    </w:p>
    <w:p w:rsidR="0095215C" w:rsidRPr="003D0DAB" w:rsidRDefault="0095215C" w:rsidP="0095215C">
      <w:pPr>
        <w:pStyle w:val="ac"/>
        <w:jc w:val="both"/>
        <w:rPr>
          <w:rFonts w:ascii="Arial" w:hAnsi="Arial" w:cs="Arial"/>
        </w:rPr>
      </w:pPr>
      <w:r w:rsidRPr="003D0DAB">
        <w:rPr>
          <w:rFonts w:ascii="Arial" w:hAnsi="Arial" w:cs="Arial"/>
        </w:rPr>
        <w:t xml:space="preserve">       2.  Контроль,   за   исполнением   настоящего  Постановления   возложить   на    заместителя главы Шушенского района Пивень Л.В. </w:t>
      </w:r>
    </w:p>
    <w:p w:rsidR="0095215C" w:rsidRPr="003D0DAB" w:rsidRDefault="0095215C" w:rsidP="0095215C">
      <w:pPr>
        <w:pStyle w:val="ac"/>
        <w:jc w:val="both"/>
        <w:rPr>
          <w:rFonts w:ascii="Arial" w:hAnsi="Arial" w:cs="Arial"/>
        </w:rPr>
      </w:pPr>
      <w:r>
        <w:rPr>
          <w:rFonts w:ascii="Arial" w:hAnsi="Arial" w:cs="Arial"/>
        </w:rPr>
        <w:t xml:space="preserve">       3. </w:t>
      </w:r>
      <w:r w:rsidRPr="003D0DAB">
        <w:rPr>
          <w:rFonts w:ascii="Arial" w:hAnsi="Arial" w:cs="Arial"/>
        </w:rPr>
        <w:t xml:space="preserve">Настоящее постановление разместить на  официальном сайте Шушенского    района  </w:t>
      </w:r>
      <w:hyperlink r:id="rId9" w:history="1">
        <w:r w:rsidRPr="003D0DAB">
          <w:rPr>
            <w:rFonts w:ascii="Arial" w:hAnsi="Arial" w:cs="Arial"/>
            <w:color w:val="0000FF"/>
            <w:u w:val="single"/>
            <w:lang w:val="en-US"/>
          </w:rPr>
          <w:t>www</w:t>
        </w:r>
        <w:r w:rsidRPr="003D0DAB">
          <w:rPr>
            <w:rFonts w:ascii="Arial" w:hAnsi="Arial" w:cs="Arial"/>
            <w:color w:val="0000FF"/>
            <w:u w:val="single"/>
          </w:rPr>
          <w:t>.</w:t>
        </w:r>
        <w:r w:rsidRPr="003D0DAB">
          <w:rPr>
            <w:rFonts w:ascii="Arial" w:hAnsi="Arial" w:cs="Arial"/>
            <w:color w:val="0000FF"/>
            <w:u w:val="single"/>
            <w:lang w:val="en-US"/>
          </w:rPr>
          <w:t>arshush</w:t>
        </w:r>
        <w:r w:rsidRPr="003D0DAB">
          <w:rPr>
            <w:rFonts w:ascii="Arial" w:hAnsi="Arial" w:cs="Arial"/>
            <w:color w:val="0000FF"/>
            <w:u w:val="single"/>
          </w:rPr>
          <w:t>.</w:t>
        </w:r>
        <w:r w:rsidRPr="003D0DAB">
          <w:rPr>
            <w:rFonts w:ascii="Arial" w:hAnsi="Arial" w:cs="Arial"/>
            <w:color w:val="0000FF"/>
            <w:u w:val="single"/>
            <w:lang w:val="en-US"/>
          </w:rPr>
          <w:t>ru</w:t>
        </w:r>
      </w:hyperlink>
      <w:r w:rsidRPr="003D0DAB">
        <w:rPr>
          <w:rFonts w:ascii="Arial" w:hAnsi="Arial" w:cs="Arial"/>
        </w:rPr>
        <w:t>.</w:t>
      </w:r>
    </w:p>
    <w:p w:rsidR="0095215C" w:rsidRDefault="0095215C" w:rsidP="00AF7F43">
      <w:pPr>
        <w:widowControl w:val="0"/>
        <w:autoSpaceDE w:val="0"/>
        <w:autoSpaceDN w:val="0"/>
        <w:adjustRightInd w:val="0"/>
        <w:jc w:val="both"/>
        <w:rPr>
          <w:rFonts w:ascii="Arial" w:hAnsi="Arial" w:cs="Arial"/>
        </w:rPr>
      </w:pPr>
      <w:r w:rsidRPr="003D0DAB">
        <w:rPr>
          <w:rFonts w:ascii="Arial" w:hAnsi="Arial" w:cs="Arial"/>
        </w:rPr>
        <w:t xml:space="preserve">       4. </w:t>
      </w:r>
      <w:r w:rsidRPr="00AC678D">
        <w:rPr>
          <w:rFonts w:ascii="Arial" w:hAnsi="Arial" w:cs="Arial"/>
        </w:rPr>
        <w:t xml:space="preserve">Постановление   вступает   в   силу   после   официального опубликования в    Газете  «Ведомости»  </w:t>
      </w:r>
      <w:r>
        <w:rPr>
          <w:rFonts w:ascii="Arial" w:hAnsi="Arial" w:cs="Arial"/>
        </w:rPr>
        <w:t xml:space="preserve">  </w:t>
      </w:r>
      <w:r w:rsidRPr="00AC678D">
        <w:rPr>
          <w:rFonts w:ascii="Arial" w:hAnsi="Arial" w:cs="Arial"/>
        </w:rPr>
        <w:t xml:space="preserve">Шушенского  </w:t>
      </w:r>
      <w:r>
        <w:rPr>
          <w:rFonts w:ascii="Arial" w:hAnsi="Arial" w:cs="Arial"/>
        </w:rPr>
        <w:t xml:space="preserve">  </w:t>
      </w:r>
      <w:r w:rsidRPr="00AC678D">
        <w:rPr>
          <w:rFonts w:ascii="Arial" w:hAnsi="Arial" w:cs="Arial"/>
        </w:rPr>
        <w:t>района</w:t>
      </w:r>
      <w:r>
        <w:rPr>
          <w:rFonts w:ascii="Arial" w:hAnsi="Arial" w:cs="Arial"/>
        </w:rPr>
        <w:t xml:space="preserve"> </w:t>
      </w:r>
      <w:r w:rsidRPr="00AC678D">
        <w:rPr>
          <w:rFonts w:ascii="Arial" w:hAnsi="Arial" w:cs="Arial"/>
        </w:rPr>
        <w:t xml:space="preserve"> и </w:t>
      </w:r>
      <w:r>
        <w:rPr>
          <w:rFonts w:ascii="Arial" w:hAnsi="Arial" w:cs="Arial"/>
        </w:rPr>
        <w:t xml:space="preserve"> </w:t>
      </w:r>
      <w:r w:rsidRPr="00AC678D">
        <w:rPr>
          <w:rFonts w:ascii="Arial" w:hAnsi="Arial" w:cs="Arial"/>
        </w:rPr>
        <w:t xml:space="preserve">распространяет </w:t>
      </w:r>
      <w:r>
        <w:rPr>
          <w:rFonts w:ascii="Arial" w:hAnsi="Arial" w:cs="Arial"/>
        </w:rPr>
        <w:t xml:space="preserve"> </w:t>
      </w:r>
      <w:r w:rsidRPr="00AC678D">
        <w:rPr>
          <w:rFonts w:ascii="Arial" w:hAnsi="Arial" w:cs="Arial"/>
        </w:rPr>
        <w:t xml:space="preserve">свое действие на правоотношения  </w:t>
      </w:r>
      <w:r>
        <w:rPr>
          <w:rFonts w:ascii="Arial" w:hAnsi="Arial" w:cs="Arial"/>
        </w:rPr>
        <w:t xml:space="preserve"> </w:t>
      </w:r>
      <w:r w:rsidRPr="00AC678D">
        <w:rPr>
          <w:rFonts w:ascii="Arial" w:hAnsi="Arial" w:cs="Arial"/>
        </w:rPr>
        <w:t>возникшие</w:t>
      </w:r>
      <w:r>
        <w:rPr>
          <w:rFonts w:ascii="Arial" w:hAnsi="Arial" w:cs="Arial"/>
        </w:rPr>
        <w:t xml:space="preserve"> </w:t>
      </w:r>
      <w:r w:rsidRPr="00AC678D">
        <w:rPr>
          <w:rFonts w:ascii="Arial" w:hAnsi="Arial" w:cs="Arial"/>
        </w:rPr>
        <w:t xml:space="preserve">  с 1 января 20</w:t>
      </w:r>
      <w:r>
        <w:rPr>
          <w:rFonts w:ascii="Arial" w:hAnsi="Arial" w:cs="Arial"/>
        </w:rPr>
        <w:t>20</w:t>
      </w:r>
      <w:r w:rsidR="00310AC5">
        <w:rPr>
          <w:rFonts w:ascii="Arial" w:hAnsi="Arial" w:cs="Arial"/>
        </w:rPr>
        <w:t xml:space="preserve"> года.</w:t>
      </w:r>
    </w:p>
    <w:p w:rsidR="00C44134" w:rsidRDefault="00C44134" w:rsidP="00C44134">
      <w:pPr>
        <w:widowControl w:val="0"/>
        <w:autoSpaceDE w:val="0"/>
        <w:autoSpaceDN w:val="0"/>
        <w:adjustRightInd w:val="0"/>
        <w:jc w:val="both"/>
        <w:rPr>
          <w:rFonts w:ascii="Arial" w:hAnsi="Arial" w:cs="Arial"/>
        </w:rPr>
      </w:pPr>
      <w:r>
        <w:rPr>
          <w:rFonts w:ascii="Arial" w:hAnsi="Arial" w:cs="Arial"/>
        </w:rPr>
        <w:t>Исполняющий полномочия</w:t>
      </w:r>
    </w:p>
    <w:p w:rsidR="0095215C" w:rsidRPr="00C44134" w:rsidRDefault="0095215C" w:rsidP="00C44134">
      <w:pPr>
        <w:widowControl w:val="0"/>
        <w:autoSpaceDE w:val="0"/>
        <w:autoSpaceDN w:val="0"/>
        <w:adjustRightInd w:val="0"/>
        <w:jc w:val="both"/>
        <w:rPr>
          <w:rFonts w:ascii="Arial" w:hAnsi="Arial" w:cs="Arial"/>
        </w:rPr>
      </w:pPr>
      <w:r w:rsidRPr="003D0DAB">
        <w:rPr>
          <w:rFonts w:ascii="Arial" w:hAnsi="Arial" w:cs="Arial"/>
        </w:rPr>
        <w:t xml:space="preserve"> </w:t>
      </w:r>
      <w:r w:rsidR="00C44134">
        <w:rPr>
          <w:rFonts w:ascii="Arial" w:eastAsia="Calibri" w:hAnsi="Arial" w:cs="Arial"/>
        </w:rPr>
        <w:t>г</w:t>
      </w:r>
      <w:r w:rsidRPr="00D9158C">
        <w:rPr>
          <w:rFonts w:ascii="Arial" w:eastAsia="Calibri" w:hAnsi="Arial" w:cs="Arial"/>
        </w:rPr>
        <w:t>лав</w:t>
      </w:r>
      <w:r w:rsidR="00C44134">
        <w:rPr>
          <w:rFonts w:ascii="Arial" w:eastAsia="Calibri" w:hAnsi="Arial" w:cs="Arial"/>
        </w:rPr>
        <w:t>ы</w:t>
      </w:r>
      <w:r>
        <w:rPr>
          <w:rFonts w:ascii="Arial" w:eastAsia="Calibri" w:hAnsi="Arial" w:cs="Arial"/>
        </w:rPr>
        <w:t xml:space="preserve"> </w:t>
      </w:r>
      <w:r w:rsidRPr="00D9158C">
        <w:rPr>
          <w:rFonts w:ascii="Arial" w:eastAsia="Calibri" w:hAnsi="Arial" w:cs="Arial"/>
        </w:rPr>
        <w:t xml:space="preserve">Шушенского района               </w:t>
      </w:r>
      <w:r>
        <w:rPr>
          <w:rFonts w:ascii="Arial" w:eastAsia="Calibri" w:hAnsi="Arial" w:cs="Arial"/>
        </w:rPr>
        <w:t xml:space="preserve">                                    </w:t>
      </w:r>
      <w:r w:rsidRPr="00D9158C">
        <w:rPr>
          <w:rFonts w:ascii="Arial" w:eastAsia="Calibri" w:hAnsi="Arial" w:cs="Arial"/>
        </w:rPr>
        <w:t xml:space="preserve">    </w:t>
      </w:r>
      <w:r>
        <w:rPr>
          <w:rFonts w:ascii="Arial" w:eastAsia="Calibri" w:hAnsi="Arial" w:cs="Arial"/>
        </w:rPr>
        <w:t xml:space="preserve">    </w:t>
      </w:r>
      <w:r w:rsidR="00C44134">
        <w:rPr>
          <w:rFonts w:ascii="Arial" w:eastAsia="Calibri" w:hAnsi="Arial" w:cs="Arial"/>
        </w:rPr>
        <w:t>Д.В. Джигренюк</w:t>
      </w:r>
      <w:r w:rsidRPr="00D9158C">
        <w:rPr>
          <w:rFonts w:ascii="Arial" w:eastAsia="Calibri" w:hAnsi="Arial" w:cs="Arial"/>
        </w:rPr>
        <w:t xml:space="preserve">    </w:t>
      </w:r>
    </w:p>
    <w:p w:rsidR="00C82719" w:rsidRDefault="008F0B8B" w:rsidP="005C631C">
      <w:pPr>
        <w:pStyle w:val="ac"/>
        <w:jc w:val="right"/>
        <w:rPr>
          <w:b/>
        </w:rPr>
      </w:pPr>
      <w:r>
        <w:rPr>
          <w:b/>
        </w:rPr>
        <w:t xml:space="preserve"> </w:t>
      </w:r>
    </w:p>
    <w:p w:rsidR="00E77F93" w:rsidRPr="008854BB" w:rsidRDefault="0087456E" w:rsidP="005C631C">
      <w:pPr>
        <w:pStyle w:val="ac"/>
        <w:jc w:val="right"/>
        <w:rPr>
          <w:rFonts w:ascii="Arial" w:hAnsi="Arial" w:cs="Arial"/>
          <w:sz w:val="20"/>
          <w:szCs w:val="20"/>
        </w:rPr>
      </w:pPr>
      <w:r>
        <w:rPr>
          <w:rFonts w:ascii="Arial" w:hAnsi="Arial" w:cs="Arial"/>
          <w:sz w:val="20"/>
          <w:szCs w:val="20"/>
        </w:rPr>
        <w:lastRenderedPageBreak/>
        <w:t xml:space="preserve">                                                                                                                                                                                                                                                                                                                                                                                                                                                                                                                                                                                                                                                                                                                                                                                                                                                                                                                                                                                                                                                                                                                                                                                                                                                                                                                                                                                                                                                                                                                                                                                                                                                                                                                                                                                                                                                                                                                                                                                                                                                                                                                                                                                                                                                                                                                                                                                                                                                                                                                                                                                                                                                                                                         </w:t>
      </w:r>
      <w:r>
        <w:t xml:space="preserve"> </w:t>
      </w:r>
      <w:r w:rsidR="00E77F93" w:rsidRPr="008854BB">
        <w:rPr>
          <w:rFonts w:ascii="Arial" w:hAnsi="Arial" w:cs="Arial"/>
          <w:sz w:val="20"/>
          <w:szCs w:val="20"/>
        </w:rPr>
        <w:t>Приложение</w:t>
      </w:r>
    </w:p>
    <w:p w:rsidR="00E77F93" w:rsidRPr="00F95678" w:rsidRDefault="00E77F93" w:rsidP="00E77F93">
      <w:pPr>
        <w:pStyle w:val="ConsPlusTitle"/>
        <w:widowControl/>
        <w:jc w:val="right"/>
        <w:rPr>
          <w:b w:val="0"/>
        </w:rPr>
      </w:pPr>
      <w:r w:rsidRPr="00F95678">
        <w:rPr>
          <w:b w:val="0"/>
        </w:rPr>
        <w:t xml:space="preserve">                                                                  к Постановлению </w:t>
      </w:r>
    </w:p>
    <w:p w:rsidR="00E77F93" w:rsidRPr="00F95678" w:rsidRDefault="00E77F93" w:rsidP="00E77F93">
      <w:pPr>
        <w:pStyle w:val="ConsPlusTitle"/>
        <w:widowControl/>
        <w:jc w:val="right"/>
        <w:rPr>
          <w:b w:val="0"/>
        </w:rPr>
      </w:pPr>
      <w:r w:rsidRPr="00F95678">
        <w:rPr>
          <w:b w:val="0"/>
        </w:rPr>
        <w:t xml:space="preserve">администрации Шушенского района </w:t>
      </w:r>
    </w:p>
    <w:p w:rsidR="00E77F93" w:rsidRPr="00F95678" w:rsidRDefault="00E77F93" w:rsidP="00E77F93">
      <w:pPr>
        <w:pStyle w:val="ConsPlusTitle"/>
        <w:widowControl/>
        <w:tabs>
          <w:tab w:val="left" w:pos="5040"/>
          <w:tab w:val="left" w:pos="5940"/>
          <w:tab w:val="left" w:pos="6660"/>
          <w:tab w:val="left" w:pos="7200"/>
          <w:tab w:val="left" w:pos="8100"/>
          <w:tab w:val="left" w:pos="9000"/>
        </w:tabs>
        <w:jc w:val="right"/>
        <w:rPr>
          <w:b w:val="0"/>
        </w:rPr>
      </w:pPr>
      <w:r w:rsidRPr="00F95678">
        <w:rPr>
          <w:b w:val="0"/>
        </w:rPr>
        <w:t xml:space="preserve">                </w:t>
      </w:r>
      <w:r w:rsidR="003C0E68">
        <w:rPr>
          <w:b w:val="0"/>
        </w:rPr>
        <w:t xml:space="preserve">          </w:t>
      </w:r>
      <w:r w:rsidR="003C0E68" w:rsidRPr="00502925">
        <w:rPr>
          <w:b w:val="0"/>
          <w:u w:val="single"/>
        </w:rPr>
        <w:t>от</w:t>
      </w:r>
      <w:r w:rsidR="005C631C">
        <w:rPr>
          <w:b w:val="0"/>
          <w:u w:val="single"/>
        </w:rPr>
        <w:t xml:space="preserve"> </w:t>
      </w:r>
      <w:r w:rsidR="00CC6BEF">
        <w:rPr>
          <w:b w:val="0"/>
          <w:u w:val="single"/>
        </w:rPr>
        <w:t xml:space="preserve"> </w:t>
      </w:r>
      <w:r w:rsidR="00AF5AC4">
        <w:rPr>
          <w:b w:val="0"/>
          <w:u w:val="single"/>
        </w:rPr>
        <w:t>11.11.2019</w:t>
      </w:r>
      <w:r w:rsidR="005C631C">
        <w:rPr>
          <w:b w:val="0"/>
          <w:u w:val="single"/>
        </w:rPr>
        <w:t xml:space="preserve"> г</w:t>
      </w:r>
      <w:r w:rsidR="00AF5AC4">
        <w:rPr>
          <w:b w:val="0"/>
          <w:u w:val="single"/>
        </w:rPr>
        <w:t xml:space="preserve"> </w:t>
      </w:r>
      <w:r w:rsidR="005C631C">
        <w:rPr>
          <w:b w:val="0"/>
          <w:u w:val="single"/>
        </w:rPr>
        <w:t xml:space="preserve"> </w:t>
      </w:r>
      <w:r w:rsidR="003C0E68">
        <w:rPr>
          <w:b w:val="0"/>
        </w:rPr>
        <w:t>№</w:t>
      </w:r>
      <w:r w:rsidR="00AF5AC4">
        <w:rPr>
          <w:b w:val="0"/>
        </w:rPr>
        <w:t xml:space="preserve"> </w:t>
      </w:r>
      <w:r w:rsidR="00AF5AC4" w:rsidRPr="00AF5AC4">
        <w:rPr>
          <w:b w:val="0"/>
          <w:u w:val="single"/>
        </w:rPr>
        <w:t>1117</w:t>
      </w:r>
      <w:r w:rsidR="00CC6BEF">
        <w:rPr>
          <w:b w:val="0"/>
          <w:u w:val="single"/>
        </w:rPr>
        <w:t xml:space="preserve">  </w:t>
      </w:r>
      <w:r w:rsidR="00774A50">
        <w:rPr>
          <w:b w:val="0"/>
          <w:u w:val="single"/>
        </w:rPr>
        <w:t xml:space="preserve">   </w:t>
      </w:r>
      <w:r w:rsidRPr="00F95678">
        <w:rPr>
          <w:b w:val="0"/>
        </w:rPr>
        <w:t xml:space="preserve">                      </w:t>
      </w:r>
    </w:p>
    <w:p w:rsidR="00E77F93" w:rsidRPr="00F95678" w:rsidRDefault="00E77F93" w:rsidP="004B6E73">
      <w:pPr>
        <w:pStyle w:val="ConsPlusTitle"/>
        <w:widowControl/>
        <w:rPr>
          <w:sz w:val="24"/>
          <w:szCs w:val="24"/>
        </w:rPr>
      </w:pPr>
    </w:p>
    <w:p w:rsidR="00E77F93" w:rsidRPr="00D0191C" w:rsidRDefault="00E77F93" w:rsidP="00E77F93">
      <w:pPr>
        <w:pStyle w:val="ConsPlusTitle"/>
        <w:widowControl/>
        <w:tabs>
          <w:tab w:val="left" w:pos="5040"/>
          <w:tab w:val="left" w:pos="5220"/>
        </w:tabs>
        <w:jc w:val="center"/>
        <w:rPr>
          <w:b w:val="0"/>
          <w:sz w:val="24"/>
          <w:szCs w:val="24"/>
        </w:rPr>
      </w:pPr>
      <w:r w:rsidRPr="00D0191C">
        <w:rPr>
          <w:b w:val="0"/>
          <w:sz w:val="24"/>
          <w:szCs w:val="24"/>
        </w:rPr>
        <w:t>Муниципальная программа</w:t>
      </w:r>
    </w:p>
    <w:p w:rsidR="00E77F93" w:rsidRPr="00D0191C" w:rsidRDefault="00E77F93" w:rsidP="00E77F93">
      <w:pPr>
        <w:jc w:val="center"/>
        <w:rPr>
          <w:rFonts w:ascii="Arial" w:hAnsi="Arial" w:cs="Arial"/>
        </w:rPr>
      </w:pPr>
      <w:r w:rsidRPr="00D0191C">
        <w:rPr>
          <w:rFonts w:ascii="Arial" w:hAnsi="Arial" w:cs="Arial"/>
        </w:rPr>
        <w:t>«Развитие и поддержка социально ориентированных</w:t>
      </w:r>
    </w:p>
    <w:p w:rsidR="00E77F93" w:rsidRPr="00D0191C" w:rsidRDefault="00E77F93" w:rsidP="00E77F93">
      <w:pPr>
        <w:jc w:val="center"/>
        <w:rPr>
          <w:rFonts w:ascii="Arial" w:hAnsi="Arial" w:cs="Arial"/>
        </w:rPr>
      </w:pPr>
      <w:r w:rsidRPr="00D0191C">
        <w:rPr>
          <w:rFonts w:ascii="Arial" w:hAnsi="Arial" w:cs="Arial"/>
        </w:rPr>
        <w:t>некоммерческих организаций Шушенского района»</w:t>
      </w:r>
    </w:p>
    <w:p w:rsidR="001518D3" w:rsidRPr="00D0191C" w:rsidRDefault="001518D3" w:rsidP="00E77F93">
      <w:pPr>
        <w:pStyle w:val="ConsPlusTitle"/>
        <w:widowControl/>
        <w:jc w:val="center"/>
        <w:rPr>
          <w:b w:val="0"/>
          <w:sz w:val="24"/>
          <w:szCs w:val="24"/>
        </w:rPr>
      </w:pPr>
    </w:p>
    <w:p w:rsidR="00E77F93" w:rsidRPr="00F95678" w:rsidRDefault="00E77F93" w:rsidP="00E77F93">
      <w:pPr>
        <w:pStyle w:val="ConsPlusTitle"/>
        <w:widowControl/>
        <w:jc w:val="center"/>
        <w:rPr>
          <w:b w:val="0"/>
          <w:sz w:val="24"/>
          <w:szCs w:val="24"/>
        </w:rPr>
      </w:pPr>
      <w:r w:rsidRPr="00F95678">
        <w:rPr>
          <w:b w:val="0"/>
          <w:sz w:val="24"/>
          <w:szCs w:val="24"/>
        </w:rPr>
        <w:t>Паспорт муниципальной программы</w:t>
      </w:r>
    </w:p>
    <w:p w:rsidR="00E77F93" w:rsidRPr="00F95678" w:rsidRDefault="00E77F93" w:rsidP="00E77F93">
      <w:pPr>
        <w:jc w:val="center"/>
        <w:rPr>
          <w:rFonts w:ascii="Arial" w:hAnsi="Arial" w:cs="Arial"/>
        </w:rPr>
      </w:pPr>
      <w:r w:rsidRPr="00F95678">
        <w:rPr>
          <w:rFonts w:ascii="Arial" w:hAnsi="Arial" w:cs="Arial"/>
        </w:rPr>
        <w:t>«Развитие и поддержка социально ориентированных</w:t>
      </w:r>
    </w:p>
    <w:p w:rsidR="00D0191C" w:rsidRDefault="00D0191C" w:rsidP="00E77F93">
      <w:pPr>
        <w:jc w:val="center"/>
        <w:rPr>
          <w:rFonts w:ascii="Arial" w:hAnsi="Arial" w:cs="Arial"/>
        </w:rPr>
      </w:pPr>
      <w:r w:rsidRPr="00F95678">
        <w:rPr>
          <w:rFonts w:ascii="Arial" w:hAnsi="Arial" w:cs="Arial"/>
        </w:rPr>
        <w:t>некоммерческих организаций Шушенского района»</w:t>
      </w: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40"/>
      </w:tblGrid>
      <w:tr w:rsidR="00AC678D" w:rsidRPr="00F95678" w:rsidTr="0095215C">
        <w:tc>
          <w:tcPr>
            <w:tcW w:w="2559" w:type="dxa"/>
          </w:tcPr>
          <w:p w:rsidR="00AC678D" w:rsidRPr="00AC678D" w:rsidRDefault="00AC678D" w:rsidP="003B746F">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p>
        </w:tc>
        <w:tc>
          <w:tcPr>
            <w:tcW w:w="7040" w:type="dxa"/>
          </w:tcPr>
          <w:p w:rsidR="00AC678D" w:rsidRPr="00F95678" w:rsidRDefault="00AC678D" w:rsidP="0054210C">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AC678D" w:rsidRPr="00F95678" w:rsidTr="0095215C">
        <w:tc>
          <w:tcPr>
            <w:tcW w:w="2559" w:type="dxa"/>
          </w:tcPr>
          <w:p w:rsidR="00AC678D" w:rsidRPr="00AC678D" w:rsidRDefault="00AC678D" w:rsidP="005B3485">
            <w:pPr>
              <w:rPr>
                <w:rFonts w:ascii="Arial" w:hAnsi="Arial" w:cs="Arial"/>
              </w:rPr>
            </w:pPr>
            <w:r w:rsidRPr="00AC678D">
              <w:rPr>
                <w:rFonts w:ascii="Arial" w:hAnsi="Arial" w:cs="Arial"/>
              </w:rPr>
              <w:t>Основание для разрабо</w:t>
            </w:r>
            <w:r w:rsidRPr="00AC678D">
              <w:rPr>
                <w:rFonts w:ascii="Arial" w:hAnsi="Arial" w:cs="Arial"/>
              </w:rPr>
              <w:t>т</w:t>
            </w:r>
            <w:r w:rsidRPr="00AC678D">
              <w:rPr>
                <w:rFonts w:ascii="Arial" w:hAnsi="Arial" w:cs="Arial"/>
              </w:rPr>
              <w:t>ки  муниципальной программы</w:t>
            </w:r>
          </w:p>
        </w:tc>
        <w:tc>
          <w:tcPr>
            <w:tcW w:w="7040" w:type="dxa"/>
          </w:tcPr>
          <w:p w:rsidR="00AC678D" w:rsidRDefault="00AC678D" w:rsidP="005B3485">
            <w:pPr>
              <w:rPr>
                <w:rFonts w:ascii="Arial" w:hAnsi="Arial" w:cs="Arial"/>
              </w:rPr>
            </w:pPr>
            <w:r w:rsidRPr="005B3485">
              <w:rPr>
                <w:rFonts w:ascii="Arial" w:hAnsi="Arial" w:cs="Arial"/>
              </w:rPr>
              <w:t xml:space="preserve">Статья 179 Бюджетного кодекса Российской Федерации;  </w:t>
            </w:r>
          </w:p>
          <w:p w:rsidR="00AC678D" w:rsidRPr="005B3485" w:rsidRDefault="00AC678D" w:rsidP="005B3485">
            <w:pPr>
              <w:rPr>
                <w:rFonts w:ascii="Arial" w:hAnsi="Arial" w:cs="Arial"/>
              </w:rPr>
            </w:pPr>
            <w:r w:rsidRPr="005B3485">
              <w:rPr>
                <w:rFonts w:ascii="Arial" w:hAnsi="Arial" w:cs="Arial"/>
              </w:rPr>
              <w:t xml:space="preserve">постановление администрации Шушенского района </w:t>
            </w:r>
            <w:r w:rsidR="00272BDB">
              <w:rPr>
                <w:rFonts w:ascii="Arial" w:hAnsi="Arial" w:cs="Arial"/>
                <w:color w:val="000000"/>
              </w:rPr>
              <w:t>1</w:t>
            </w:r>
            <w:r w:rsidR="0083553D">
              <w:rPr>
                <w:rFonts w:ascii="Arial" w:hAnsi="Arial" w:cs="Arial"/>
                <w:color w:val="000000"/>
              </w:rPr>
              <w:t>3</w:t>
            </w:r>
            <w:r w:rsidR="00272BDB">
              <w:rPr>
                <w:rFonts w:ascii="Arial" w:hAnsi="Arial" w:cs="Arial"/>
                <w:color w:val="000000"/>
              </w:rPr>
              <w:t>.</w:t>
            </w:r>
            <w:r w:rsidR="0083553D">
              <w:rPr>
                <w:rFonts w:ascii="Arial" w:hAnsi="Arial" w:cs="Arial"/>
                <w:color w:val="000000"/>
              </w:rPr>
              <w:t>08</w:t>
            </w:r>
            <w:r w:rsidR="00272BDB">
              <w:rPr>
                <w:rFonts w:ascii="Arial" w:hAnsi="Arial" w:cs="Arial"/>
                <w:color w:val="000000"/>
              </w:rPr>
              <w:t>.201</w:t>
            </w:r>
            <w:r w:rsidR="0083553D">
              <w:rPr>
                <w:rFonts w:ascii="Arial" w:hAnsi="Arial" w:cs="Arial"/>
                <w:color w:val="000000"/>
              </w:rPr>
              <w:t>3</w:t>
            </w:r>
            <w:r w:rsidR="00272BDB">
              <w:rPr>
                <w:rFonts w:ascii="Arial" w:hAnsi="Arial" w:cs="Arial"/>
                <w:color w:val="000000"/>
              </w:rPr>
              <w:t xml:space="preserve"> </w:t>
            </w:r>
            <w:r w:rsidR="00272BDB" w:rsidRPr="00D302DC">
              <w:rPr>
                <w:rFonts w:ascii="Arial" w:hAnsi="Arial" w:cs="Arial"/>
                <w:color w:val="000000"/>
              </w:rPr>
              <w:t xml:space="preserve">№ </w:t>
            </w:r>
            <w:r w:rsidR="00272BDB">
              <w:rPr>
                <w:rFonts w:ascii="Arial" w:hAnsi="Arial" w:cs="Arial"/>
                <w:color w:val="000000"/>
              </w:rPr>
              <w:t>9</w:t>
            </w:r>
            <w:r w:rsidR="0083553D">
              <w:rPr>
                <w:rFonts w:ascii="Arial" w:hAnsi="Arial" w:cs="Arial"/>
                <w:color w:val="000000"/>
              </w:rPr>
              <w:t>17</w:t>
            </w:r>
            <w:r w:rsidR="00272BDB" w:rsidRPr="00D302DC">
              <w:rPr>
                <w:rFonts w:ascii="Arial" w:hAnsi="Arial" w:cs="Arial"/>
                <w:color w:val="000000"/>
              </w:rPr>
              <w:t xml:space="preserve"> </w:t>
            </w:r>
            <w:r w:rsidRPr="005B3485">
              <w:rPr>
                <w:rFonts w:ascii="Arial" w:hAnsi="Arial" w:cs="Arial"/>
              </w:rPr>
              <w:t>«Об утверждении Порядка принятия решений о разработке муниципальных программ Шушенского района, их формировании и реализации»</w:t>
            </w:r>
            <w:r w:rsidR="0083553D">
              <w:rPr>
                <w:rFonts w:ascii="Arial" w:hAnsi="Arial" w:cs="Arial"/>
              </w:rPr>
              <w:t xml:space="preserve"> (в редакции от </w:t>
            </w:r>
            <w:r w:rsidR="0083553D">
              <w:rPr>
                <w:rFonts w:ascii="Arial" w:hAnsi="Arial" w:cs="Arial"/>
                <w:color w:val="000000"/>
              </w:rPr>
              <w:t xml:space="preserve">16.10.2019 </w:t>
            </w:r>
            <w:r w:rsidR="0083553D" w:rsidRPr="00D302DC">
              <w:rPr>
                <w:rFonts w:ascii="Arial" w:hAnsi="Arial" w:cs="Arial"/>
                <w:color w:val="000000"/>
              </w:rPr>
              <w:t xml:space="preserve">№ </w:t>
            </w:r>
            <w:r w:rsidR="0083553D">
              <w:rPr>
                <w:rFonts w:ascii="Arial" w:hAnsi="Arial" w:cs="Arial"/>
                <w:color w:val="000000"/>
              </w:rPr>
              <w:t>995)</w:t>
            </w:r>
            <w:r w:rsidRPr="005B3485">
              <w:rPr>
                <w:rFonts w:ascii="Arial" w:hAnsi="Arial" w:cs="Arial"/>
              </w:rPr>
              <w:t>;</w:t>
            </w:r>
          </w:p>
          <w:p w:rsidR="00AC678D" w:rsidRPr="00F95678" w:rsidRDefault="00AC678D" w:rsidP="0095215C">
            <w:pPr>
              <w:autoSpaceDE w:val="0"/>
              <w:autoSpaceDN w:val="0"/>
              <w:adjustRightInd w:val="0"/>
              <w:jc w:val="both"/>
              <w:rPr>
                <w:rFonts w:ascii="Arial" w:hAnsi="Arial" w:cs="Arial"/>
              </w:rPr>
            </w:pPr>
            <w:r w:rsidRPr="005B3485">
              <w:rPr>
                <w:rFonts w:ascii="Arial" w:hAnsi="Arial" w:cs="Arial"/>
              </w:rPr>
              <w:t xml:space="preserve">распоряжение администрации Шушенского района об утверждении перечня муниципальных программ Шушенского района от 22.08.2013 №120-р (в редакции от </w:t>
            </w:r>
            <w:r w:rsidR="0095215C">
              <w:rPr>
                <w:rFonts w:ascii="Arial" w:hAnsi="Arial" w:cs="Arial"/>
              </w:rPr>
              <w:t>26.12.2018 № 318-р</w:t>
            </w:r>
            <w:r w:rsidRPr="005B3485">
              <w:rPr>
                <w:rFonts w:ascii="Arial" w:hAnsi="Arial" w:cs="Arial"/>
              </w:rPr>
              <w:t>)</w:t>
            </w:r>
          </w:p>
        </w:tc>
      </w:tr>
      <w:tr w:rsidR="00AC678D" w:rsidRPr="00F95678" w:rsidTr="0095215C">
        <w:tc>
          <w:tcPr>
            <w:tcW w:w="2559" w:type="dxa"/>
          </w:tcPr>
          <w:p w:rsidR="00AC678D" w:rsidRPr="00AC678D" w:rsidRDefault="00AC678D" w:rsidP="00E77F93">
            <w:pPr>
              <w:pStyle w:val="ConsPlusNormal"/>
              <w:widowControl/>
              <w:ind w:firstLine="0"/>
              <w:jc w:val="both"/>
              <w:rPr>
                <w:sz w:val="24"/>
                <w:szCs w:val="24"/>
              </w:rPr>
            </w:pPr>
            <w:r w:rsidRPr="00AC678D">
              <w:rPr>
                <w:sz w:val="24"/>
                <w:szCs w:val="24"/>
              </w:rPr>
              <w:t>Ответственный исполнитель муниципальной  программы</w:t>
            </w:r>
          </w:p>
        </w:tc>
        <w:tc>
          <w:tcPr>
            <w:tcW w:w="7040" w:type="dxa"/>
          </w:tcPr>
          <w:p w:rsidR="00AC678D" w:rsidRPr="00F95678" w:rsidRDefault="00AC678D" w:rsidP="00E77F93">
            <w:pPr>
              <w:pStyle w:val="ConsPlusNormal"/>
              <w:widowControl/>
              <w:ind w:firstLine="0"/>
              <w:jc w:val="both"/>
              <w:rPr>
                <w:sz w:val="24"/>
                <w:szCs w:val="24"/>
              </w:rPr>
            </w:pPr>
            <w:r>
              <w:rPr>
                <w:sz w:val="24"/>
                <w:szCs w:val="24"/>
              </w:rPr>
              <w:t>Отдел культуры, молодежной политики и туризма администрации Шушенского района</w:t>
            </w:r>
          </w:p>
        </w:tc>
      </w:tr>
      <w:tr w:rsidR="00AC678D" w:rsidRPr="00F95678" w:rsidTr="0095215C">
        <w:tc>
          <w:tcPr>
            <w:tcW w:w="2559" w:type="dxa"/>
          </w:tcPr>
          <w:p w:rsidR="00AC678D" w:rsidRPr="00AC678D" w:rsidRDefault="00AC678D" w:rsidP="00E77F93">
            <w:pPr>
              <w:pStyle w:val="ConsPlusNormal"/>
              <w:widowControl/>
              <w:ind w:firstLine="0"/>
              <w:jc w:val="both"/>
              <w:rPr>
                <w:sz w:val="24"/>
                <w:szCs w:val="24"/>
              </w:rPr>
            </w:pPr>
            <w:r w:rsidRPr="00AC678D">
              <w:rPr>
                <w:sz w:val="24"/>
                <w:szCs w:val="24"/>
              </w:rPr>
              <w:t>Соисполнители муниципальной программы</w:t>
            </w:r>
          </w:p>
        </w:tc>
        <w:tc>
          <w:tcPr>
            <w:tcW w:w="7040" w:type="dxa"/>
          </w:tcPr>
          <w:p w:rsidR="00AC678D" w:rsidRPr="00F95678" w:rsidRDefault="00AC678D" w:rsidP="00E77F93">
            <w:pPr>
              <w:pStyle w:val="ConsPlusNormal"/>
              <w:widowControl/>
              <w:ind w:firstLine="0"/>
              <w:jc w:val="both"/>
              <w:rPr>
                <w:sz w:val="24"/>
                <w:szCs w:val="24"/>
              </w:rPr>
            </w:pPr>
            <w:r w:rsidRPr="00F95678">
              <w:rPr>
                <w:sz w:val="24"/>
                <w:szCs w:val="24"/>
              </w:rPr>
              <w:t>Соисполнителей нет</w:t>
            </w:r>
          </w:p>
        </w:tc>
      </w:tr>
      <w:tr w:rsidR="00AC678D" w:rsidRPr="00F95678" w:rsidTr="0095215C">
        <w:tc>
          <w:tcPr>
            <w:tcW w:w="2559" w:type="dxa"/>
          </w:tcPr>
          <w:p w:rsidR="00AC678D" w:rsidRPr="00AC678D" w:rsidRDefault="00AC678D" w:rsidP="00E77F93">
            <w:pPr>
              <w:pStyle w:val="ConsPlusNormal"/>
              <w:widowControl/>
              <w:ind w:firstLine="0"/>
              <w:jc w:val="both"/>
              <w:rPr>
                <w:sz w:val="24"/>
                <w:szCs w:val="24"/>
              </w:rPr>
            </w:pPr>
            <w:r w:rsidRPr="00AC678D">
              <w:rPr>
                <w:sz w:val="24"/>
                <w:szCs w:val="24"/>
              </w:rPr>
              <w:t xml:space="preserve">Перечень подпрограмм </w:t>
            </w:r>
            <w:r w:rsidR="0054210C">
              <w:rPr>
                <w:sz w:val="24"/>
                <w:szCs w:val="24"/>
              </w:rPr>
              <w:t xml:space="preserve">и отдельных мероприятий </w:t>
            </w:r>
            <w:r w:rsidRPr="00AC678D">
              <w:rPr>
                <w:sz w:val="24"/>
                <w:szCs w:val="24"/>
              </w:rPr>
              <w:t>муниципальной программы</w:t>
            </w:r>
          </w:p>
        </w:tc>
        <w:tc>
          <w:tcPr>
            <w:tcW w:w="7040" w:type="dxa"/>
          </w:tcPr>
          <w:p w:rsidR="00AC678D" w:rsidRDefault="00AC678D" w:rsidP="00E77F93">
            <w:pPr>
              <w:pStyle w:val="ConsPlusNormal"/>
              <w:widowControl/>
              <w:ind w:firstLine="0"/>
              <w:jc w:val="both"/>
              <w:rPr>
                <w:sz w:val="24"/>
                <w:szCs w:val="24"/>
              </w:rPr>
            </w:pPr>
            <w:r w:rsidRPr="00F95678">
              <w:rPr>
                <w:sz w:val="24"/>
                <w:szCs w:val="24"/>
              </w:rPr>
              <w:t>Подпрограмм нет</w:t>
            </w:r>
            <w:r w:rsidR="0054210C">
              <w:rPr>
                <w:sz w:val="24"/>
                <w:szCs w:val="24"/>
              </w:rPr>
              <w:t>.</w:t>
            </w:r>
          </w:p>
          <w:p w:rsidR="0054210C" w:rsidRDefault="0054210C" w:rsidP="0054210C">
            <w:pPr>
              <w:jc w:val="both"/>
              <w:rPr>
                <w:rFonts w:ascii="Arial" w:hAnsi="Arial" w:cs="Arial"/>
              </w:rPr>
            </w:pPr>
            <w:r w:rsidRPr="00F95678">
              <w:rPr>
                <w:rFonts w:ascii="Arial" w:hAnsi="Arial" w:cs="Arial"/>
              </w:rPr>
              <w:t xml:space="preserve">Мероприятие 1. «Информационная и консультационная поддержка социально ориентированных некоммерческих организаций через </w:t>
            </w:r>
            <w:r w:rsidRPr="005052FC">
              <w:rPr>
                <w:rFonts w:ascii="Arial" w:hAnsi="Arial" w:cs="Arial"/>
              </w:rPr>
              <w:t>муниципальный ресурсный центр»</w:t>
            </w:r>
            <w:r>
              <w:rPr>
                <w:rFonts w:ascii="Arial" w:hAnsi="Arial" w:cs="Arial"/>
              </w:rPr>
              <w:t>;</w:t>
            </w:r>
            <w:r w:rsidRPr="005052FC">
              <w:rPr>
                <w:rFonts w:ascii="Arial" w:hAnsi="Arial" w:cs="Arial"/>
              </w:rPr>
              <w:t xml:space="preserve"> </w:t>
            </w:r>
            <w:r w:rsidRPr="00717AFD">
              <w:rPr>
                <w:rFonts w:ascii="Arial" w:hAnsi="Arial" w:cs="Arial"/>
              </w:rPr>
              <w:t xml:space="preserve">Мероприятие 2. «Оказание </w:t>
            </w:r>
            <w:r>
              <w:rPr>
                <w:rFonts w:ascii="Arial" w:hAnsi="Arial" w:cs="Arial"/>
              </w:rPr>
              <w:t>имущественной поддержки СО НКО»;</w:t>
            </w:r>
          </w:p>
          <w:p w:rsidR="0054210C" w:rsidRPr="00F95678" w:rsidRDefault="0054210C" w:rsidP="0054210C">
            <w:pPr>
              <w:jc w:val="both"/>
            </w:pPr>
            <w:r>
              <w:rPr>
                <w:rFonts w:ascii="Arial" w:hAnsi="Arial" w:cs="Arial"/>
              </w:rPr>
              <w:t>Мероприятие 3</w:t>
            </w:r>
            <w:r w:rsidRPr="005052FC">
              <w:rPr>
                <w:rFonts w:ascii="Arial" w:hAnsi="Arial" w:cs="Arial"/>
              </w:rPr>
              <w:t>. «П</w:t>
            </w:r>
            <w:r>
              <w:rPr>
                <w:rFonts w:ascii="Arial" w:hAnsi="Arial" w:cs="Arial"/>
              </w:rPr>
              <w:t>роведение семинара для СО НКО»; Мероприятие 4</w:t>
            </w:r>
            <w:r w:rsidRPr="005052FC">
              <w:rPr>
                <w:rFonts w:ascii="Arial" w:hAnsi="Arial" w:cs="Arial"/>
              </w:rPr>
              <w:t>. « Конкурс на выполнение муниципальных услуг среди СО НКО».</w:t>
            </w:r>
          </w:p>
        </w:tc>
      </w:tr>
      <w:tr w:rsidR="00AC678D" w:rsidRPr="00F95678" w:rsidTr="00FA2DAA">
        <w:trPr>
          <w:trHeight w:val="1188"/>
        </w:trPr>
        <w:tc>
          <w:tcPr>
            <w:tcW w:w="2559" w:type="dxa"/>
          </w:tcPr>
          <w:p w:rsidR="00AC678D" w:rsidRPr="001518D3" w:rsidRDefault="00AC678D" w:rsidP="001518D3">
            <w:pPr>
              <w:pStyle w:val="ac"/>
              <w:rPr>
                <w:rFonts w:ascii="Arial" w:hAnsi="Arial" w:cs="Arial"/>
              </w:rPr>
            </w:pPr>
            <w:r w:rsidRPr="001518D3">
              <w:rPr>
                <w:rFonts w:ascii="Arial" w:hAnsi="Arial" w:cs="Arial"/>
              </w:rPr>
              <w:t>Цель  муниципальной  программы</w:t>
            </w:r>
          </w:p>
        </w:tc>
        <w:tc>
          <w:tcPr>
            <w:tcW w:w="7040" w:type="dxa"/>
          </w:tcPr>
          <w:p w:rsidR="00AC678D" w:rsidRPr="001518D3" w:rsidRDefault="00FA2DAA" w:rsidP="007A20B9">
            <w:pPr>
              <w:pStyle w:val="ac"/>
              <w:jc w:val="both"/>
              <w:rPr>
                <w:rFonts w:ascii="Arial" w:hAnsi="Arial" w:cs="Arial"/>
              </w:rPr>
            </w:pPr>
            <w:r w:rsidRPr="001518D3">
              <w:rPr>
                <w:rFonts w:ascii="Arial" w:eastAsia="Calibri" w:hAnsi="Arial" w:cs="Arial"/>
                <w:lang w:eastAsia="en-US"/>
              </w:rPr>
              <w:t>Р</w:t>
            </w:r>
            <w:r w:rsidR="00AF7F43" w:rsidRPr="001518D3">
              <w:rPr>
                <w:rFonts w:ascii="Arial" w:eastAsia="Calibri" w:hAnsi="Arial" w:cs="Arial"/>
                <w:lang w:eastAsia="en-US"/>
              </w:rPr>
              <w:t xml:space="preserve">азвитие общественного самоуправления, за счет эффективного вовлечения населения, бизнеса, некоммерческого сектора в </w:t>
            </w:r>
            <w:r w:rsidRPr="001518D3">
              <w:rPr>
                <w:rFonts w:ascii="Arial" w:eastAsia="Calibri" w:hAnsi="Arial" w:cs="Arial"/>
                <w:lang w:eastAsia="en-US"/>
              </w:rPr>
              <w:t>решение насущных проблем района.</w:t>
            </w:r>
          </w:p>
        </w:tc>
      </w:tr>
      <w:tr w:rsidR="00AC678D" w:rsidRPr="00F95678" w:rsidTr="00FA2DAA">
        <w:trPr>
          <w:trHeight w:val="1092"/>
        </w:trPr>
        <w:tc>
          <w:tcPr>
            <w:tcW w:w="2559" w:type="dxa"/>
          </w:tcPr>
          <w:p w:rsidR="00AC678D" w:rsidRPr="00AC678D" w:rsidRDefault="00AC678D" w:rsidP="003C0E68">
            <w:pPr>
              <w:jc w:val="both"/>
              <w:rPr>
                <w:rFonts w:ascii="Arial" w:hAnsi="Arial" w:cs="Arial"/>
              </w:rPr>
            </w:pPr>
            <w:r w:rsidRPr="00AC678D">
              <w:rPr>
                <w:rFonts w:ascii="Arial" w:hAnsi="Arial" w:cs="Arial"/>
              </w:rPr>
              <w:t>Задачи  муниципальной  программы</w:t>
            </w:r>
          </w:p>
        </w:tc>
        <w:tc>
          <w:tcPr>
            <w:tcW w:w="7040" w:type="dxa"/>
          </w:tcPr>
          <w:p w:rsidR="007A20B9" w:rsidRDefault="007A20B9" w:rsidP="007A20B9">
            <w:pPr>
              <w:pStyle w:val="ac"/>
              <w:jc w:val="both"/>
              <w:rPr>
                <w:rFonts w:ascii="Arial" w:hAnsi="Arial" w:cs="Arial"/>
              </w:rPr>
            </w:pPr>
            <w:r w:rsidRPr="0054210C">
              <w:rPr>
                <w:rFonts w:ascii="Arial" w:eastAsia="Calibri" w:hAnsi="Arial" w:cs="Arial"/>
                <w:lang w:eastAsia="en-US"/>
              </w:rPr>
              <w:t xml:space="preserve">- </w:t>
            </w:r>
            <w:r w:rsidRPr="0054210C">
              <w:rPr>
                <w:rFonts w:ascii="Arial" w:hAnsi="Arial" w:cs="Arial"/>
              </w:rPr>
              <w:t>повышение уровня информированности населения Шушенского района о деятельности социально ориентированных некоммерческих организаций</w:t>
            </w:r>
            <w:r>
              <w:rPr>
                <w:rFonts w:ascii="Arial" w:hAnsi="Arial" w:cs="Arial"/>
              </w:rPr>
              <w:t>;</w:t>
            </w:r>
          </w:p>
          <w:p w:rsidR="006E53C9" w:rsidRDefault="007A20B9" w:rsidP="0083553D">
            <w:pPr>
              <w:pStyle w:val="ac"/>
              <w:jc w:val="both"/>
              <w:rPr>
                <w:rFonts w:ascii="Arial" w:eastAsia="Calibri" w:hAnsi="Arial" w:cs="Arial"/>
                <w:lang w:eastAsia="en-US"/>
              </w:rPr>
            </w:pPr>
            <w:r w:rsidRPr="0054210C">
              <w:rPr>
                <w:rFonts w:ascii="Arial" w:hAnsi="Arial" w:cs="Arial"/>
              </w:rPr>
              <w:t xml:space="preserve"> </w:t>
            </w:r>
            <w:r w:rsidR="00FA2DAA" w:rsidRPr="0054210C">
              <w:rPr>
                <w:rFonts w:ascii="Arial" w:hAnsi="Arial" w:cs="Arial"/>
              </w:rPr>
              <w:t>- о</w:t>
            </w:r>
            <w:r w:rsidR="00AC678D" w:rsidRPr="0054210C">
              <w:rPr>
                <w:rFonts w:ascii="Arial" w:hAnsi="Arial" w:cs="Arial"/>
              </w:rPr>
              <w:t>казание поддержки СО НКО, осуществляющим деятельность на территории Шушенского района</w:t>
            </w:r>
            <w:r>
              <w:rPr>
                <w:rFonts w:ascii="Arial" w:hAnsi="Arial" w:cs="Arial"/>
              </w:rPr>
              <w:t>.</w:t>
            </w:r>
            <w:r>
              <w:rPr>
                <w:rFonts w:ascii="Arial" w:eastAsia="Calibri" w:hAnsi="Arial" w:cs="Arial"/>
                <w:lang w:eastAsia="en-US"/>
              </w:rPr>
              <w:t xml:space="preserve"> </w:t>
            </w:r>
          </w:p>
          <w:p w:rsidR="0083553D" w:rsidRPr="0054210C" w:rsidRDefault="0083553D" w:rsidP="0083553D">
            <w:pPr>
              <w:pStyle w:val="ac"/>
              <w:jc w:val="both"/>
              <w:rPr>
                <w:rFonts w:ascii="Arial" w:hAnsi="Arial" w:cs="Arial"/>
              </w:rPr>
            </w:pPr>
          </w:p>
        </w:tc>
      </w:tr>
      <w:tr w:rsidR="00AC678D" w:rsidRPr="00F95678" w:rsidTr="0095215C">
        <w:tc>
          <w:tcPr>
            <w:tcW w:w="2559" w:type="dxa"/>
          </w:tcPr>
          <w:p w:rsidR="00AC678D" w:rsidRPr="00AC678D" w:rsidRDefault="00AC678D" w:rsidP="00AC678D">
            <w:pPr>
              <w:jc w:val="both"/>
              <w:rPr>
                <w:rFonts w:ascii="Arial" w:hAnsi="Arial" w:cs="Arial"/>
              </w:rPr>
            </w:pPr>
            <w:r w:rsidRPr="00AC678D">
              <w:rPr>
                <w:rFonts w:ascii="Arial" w:hAnsi="Arial" w:cs="Arial"/>
              </w:rPr>
              <w:t>Этапы и сроки реализации муниципальной программы</w:t>
            </w:r>
          </w:p>
        </w:tc>
        <w:tc>
          <w:tcPr>
            <w:tcW w:w="7040" w:type="dxa"/>
          </w:tcPr>
          <w:p w:rsidR="00AC678D" w:rsidRPr="00F95678" w:rsidRDefault="00AC678D" w:rsidP="00215591">
            <w:pPr>
              <w:jc w:val="both"/>
              <w:rPr>
                <w:rFonts w:ascii="Arial" w:hAnsi="Arial" w:cs="Arial"/>
              </w:rPr>
            </w:pPr>
            <w:r w:rsidRPr="00F95678">
              <w:rPr>
                <w:rFonts w:ascii="Arial" w:hAnsi="Arial" w:cs="Arial"/>
              </w:rPr>
              <w:t>2017-20</w:t>
            </w:r>
            <w:r w:rsidR="00215591">
              <w:rPr>
                <w:rFonts w:ascii="Arial" w:hAnsi="Arial" w:cs="Arial"/>
              </w:rPr>
              <w:t>30</w:t>
            </w:r>
            <w:r w:rsidRPr="00F95678">
              <w:rPr>
                <w:rFonts w:ascii="Arial" w:hAnsi="Arial" w:cs="Arial"/>
              </w:rPr>
              <w:t xml:space="preserve"> годы</w:t>
            </w:r>
          </w:p>
        </w:tc>
      </w:tr>
      <w:tr w:rsidR="00215591" w:rsidRPr="00F95678" w:rsidTr="008651E0">
        <w:trPr>
          <w:trHeight w:val="495"/>
        </w:trPr>
        <w:tc>
          <w:tcPr>
            <w:tcW w:w="2559" w:type="dxa"/>
            <w:vMerge w:val="restart"/>
          </w:tcPr>
          <w:p w:rsidR="00215591" w:rsidRPr="00F95678" w:rsidRDefault="00215591" w:rsidP="00E77F93">
            <w:pPr>
              <w:pStyle w:val="ConsPlusNormal"/>
              <w:widowControl/>
              <w:ind w:firstLine="0"/>
              <w:rPr>
                <w:color w:val="008000"/>
                <w:sz w:val="24"/>
                <w:szCs w:val="24"/>
              </w:rPr>
            </w:pPr>
            <w:r w:rsidRPr="00F95678">
              <w:rPr>
                <w:sz w:val="24"/>
                <w:szCs w:val="24"/>
              </w:rPr>
              <w:t>Перечень целевых показателей и показателей результативности муниципальной программы</w:t>
            </w:r>
          </w:p>
        </w:tc>
        <w:tc>
          <w:tcPr>
            <w:tcW w:w="7040" w:type="dxa"/>
          </w:tcPr>
          <w:p w:rsidR="00215591" w:rsidRPr="008651E0" w:rsidRDefault="008651E0" w:rsidP="008651E0">
            <w:pPr>
              <w:autoSpaceDE w:val="0"/>
              <w:autoSpaceDN w:val="0"/>
              <w:adjustRightInd w:val="0"/>
              <w:rPr>
                <w:rFonts w:ascii="Arial" w:hAnsi="Arial" w:cs="Arial"/>
              </w:rPr>
            </w:pPr>
            <w:r w:rsidRPr="008651E0">
              <w:rPr>
                <w:rFonts w:ascii="Arial" w:hAnsi="Arial" w:cs="Arial"/>
              </w:rPr>
              <w:t>Количество публикаций в СМИ, сети Интернет</w:t>
            </w:r>
            <w:r>
              <w:rPr>
                <w:rFonts w:ascii="Arial" w:hAnsi="Arial" w:cs="Arial"/>
              </w:rPr>
              <w:t>, не менее 22 единиц до 2030 года.</w:t>
            </w:r>
          </w:p>
        </w:tc>
      </w:tr>
      <w:tr w:rsidR="008651E0" w:rsidRPr="00F95678" w:rsidTr="00215591">
        <w:trPr>
          <w:trHeight w:val="502"/>
        </w:trPr>
        <w:tc>
          <w:tcPr>
            <w:tcW w:w="2559" w:type="dxa"/>
            <w:vMerge/>
          </w:tcPr>
          <w:p w:rsidR="008651E0" w:rsidRPr="00F95678" w:rsidRDefault="008651E0" w:rsidP="00E77F93">
            <w:pPr>
              <w:pStyle w:val="ConsPlusNormal"/>
              <w:widowControl/>
              <w:ind w:firstLine="0"/>
              <w:rPr>
                <w:sz w:val="24"/>
                <w:szCs w:val="24"/>
              </w:rPr>
            </w:pPr>
          </w:p>
        </w:tc>
        <w:tc>
          <w:tcPr>
            <w:tcW w:w="7040" w:type="dxa"/>
          </w:tcPr>
          <w:p w:rsidR="008651E0" w:rsidRDefault="008651E0" w:rsidP="008651E0">
            <w:pPr>
              <w:rPr>
                <w:rFonts w:ascii="Arial" w:hAnsi="Arial" w:cs="Arial"/>
                <w:sz w:val="20"/>
                <w:szCs w:val="20"/>
              </w:rPr>
            </w:pPr>
            <w:r w:rsidRPr="00F95678">
              <w:rPr>
                <w:rFonts w:ascii="Arial" w:hAnsi="Arial" w:cs="Arial"/>
              </w:rPr>
              <w:t>Количество СО НКО, получивших гранты и субсидии из бюджетов всех уровней</w:t>
            </w:r>
            <w:r>
              <w:rPr>
                <w:rFonts w:ascii="Arial" w:hAnsi="Arial" w:cs="Arial"/>
              </w:rPr>
              <w:t>, не менее 36 единиц до 2030 года.</w:t>
            </w:r>
          </w:p>
        </w:tc>
      </w:tr>
      <w:tr w:rsidR="00215591" w:rsidRPr="00F95678" w:rsidTr="00DF3E4F">
        <w:trPr>
          <w:trHeight w:val="322"/>
        </w:trPr>
        <w:tc>
          <w:tcPr>
            <w:tcW w:w="2559" w:type="dxa"/>
            <w:vMerge/>
          </w:tcPr>
          <w:p w:rsidR="00215591" w:rsidRPr="00F95678" w:rsidRDefault="00215591" w:rsidP="00E77F93">
            <w:pPr>
              <w:pStyle w:val="ConsPlusNormal"/>
              <w:widowControl/>
              <w:ind w:firstLine="0"/>
              <w:rPr>
                <w:sz w:val="24"/>
                <w:szCs w:val="24"/>
              </w:rPr>
            </w:pPr>
          </w:p>
        </w:tc>
        <w:tc>
          <w:tcPr>
            <w:tcW w:w="7040" w:type="dxa"/>
          </w:tcPr>
          <w:p w:rsidR="00215591" w:rsidRPr="00F95678" w:rsidRDefault="00215591" w:rsidP="007A20B9">
            <w:pPr>
              <w:rPr>
                <w:rFonts w:ascii="Arial" w:hAnsi="Arial" w:cs="Arial"/>
              </w:rPr>
            </w:pPr>
            <w:r w:rsidRPr="00F95678">
              <w:rPr>
                <w:rFonts w:ascii="Arial" w:hAnsi="Arial" w:cs="Arial"/>
              </w:rPr>
              <w:t>Количество СО НКО, получивших имущественную поддержку</w:t>
            </w:r>
            <w:r>
              <w:rPr>
                <w:rFonts w:ascii="Arial" w:hAnsi="Arial" w:cs="Arial"/>
              </w:rPr>
              <w:t xml:space="preserve">, </w:t>
            </w:r>
            <w:r w:rsidR="007A20B9">
              <w:rPr>
                <w:rFonts w:ascii="Arial" w:hAnsi="Arial" w:cs="Arial"/>
              </w:rPr>
              <w:t>не менее</w:t>
            </w:r>
            <w:r>
              <w:rPr>
                <w:rFonts w:ascii="Arial" w:hAnsi="Arial" w:cs="Arial"/>
              </w:rPr>
              <w:t xml:space="preserve"> </w:t>
            </w:r>
            <w:r w:rsidR="007A20B9">
              <w:rPr>
                <w:rFonts w:ascii="Arial" w:hAnsi="Arial" w:cs="Arial"/>
              </w:rPr>
              <w:t>23</w:t>
            </w:r>
            <w:r>
              <w:rPr>
                <w:rFonts w:ascii="Arial" w:hAnsi="Arial" w:cs="Arial"/>
              </w:rPr>
              <w:t xml:space="preserve"> единиц</w:t>
            </w:r>
            <w:r w:rsidR="00753A26">
              <w:rPr>
                <w:rFonts w:ascii="Arial" w:hAnsi="Arial" w:cs="Arial"/>
              </w:rPr>
              <w:t>ы</w:t>
            </w:r>
            <w:r w:rsidR="007A20B9">
              <w:rPr>
                <w:rFonts w:ascii="Arial" w:hAnsi="Arial" w:cs="Arial"/>
              </w:rPr>
              <w:t xml:space="preserve"> до 2030 года</w:t>
            </w:r>
            <w:r>
              <w:rPr>
                <w:rFonts w:ascii="Arial" w:hAnsi="Arial" w:cs="Arial"/>
              </w:rPr>
              <w:t>.</w:t>
            </w:r>
          </w:p>
        </w:tc>
      </w:tr>
      <w:tr w:rsidR="00215591" w:rsidRPr="00F95678" w:rsidTr="00DF3E4F">
        <w:trPr>
          <w:trHeight w:val="322"/>
        </w:trPr>
        <w:tc>
          <w:tcPr>
            <w:tcW w:w="2559" w:type="dxa"/>
            <w:vMerge/>
          </w:tcPr>
          <w:p w:rsidR="00215591" w:rsidRPr="00F95678" w:rsidRDefault="00215591" w:rsidP="00E77F93">
            <w:pPr>
              <w:pStyle w:val="ConsPlusNormal"/>
              <w:widowControl/>
              <w:ind w:firstLine="0"/>
              <w:rPr>
                <w:sz w:val="24"/>
                <w:szCs w:val="24"/>
              </w:rPr>
            </w:pPr>
          </w:p>
        </w:tc>
        <w:tc>
          <w:tcPr>
            <w:tcW w:w="7040" w:type="dxa"/>
          </w:tcPr>
          <w:p w:rsidR="00215591" w:rsidRPr="00F95678" w:rsidRDefault="00215591" w:rsidP="007A20B9">
            <w:pPr>
              <w:rPr>
                <w:rFonts w:ascii="Arial" w:hAnsi="Arial" w:cs="Arial"/>
              </w:rPr>
            </w:pPr>
            <w:r w:rsidRPr="00F95678">
              <w:rPr>
                <w:rFonts w:ascii="Arial" w:hAnsi="Arial" w:cs="Arial"/>
              </w:rPr>
              <w:t>Количество семинаров для СО НКО района</w:t>
            </w:r>
            <w:r>
              <w:rPr>
                <w:rFonts w:ascii="Arial" w:hAnsi="Arial" w:cs="Arial"/>
              </w:rPr>
              <w:t xml:space="preserve">, </w:t>
            </w:r>
            <w:r w:rsidR="007A20B9">
              <w:rPr>
                <w:rFonts w:ascii="Arial" w:hAnsi="Arial" w:cs="Arial"/>
              </w:rPr>
              <w:t>не менее</w:t>
            </w:r>
            <w:r>
              <w:rPr>
                <w:rFonts w:ascii="Arial" w:hAnsi="Arial" w:cs="Arial"/>
              </w:rPr>
              <w:t xml:space="preserve"> </w:t>
            </w:r>
            <w:r w:rsidR="007A20B9">
              <w:rPr>
                <w:rFonts w:ascii="Arial" w:hAnsi="Arial" w:cs="Arial"/>
              </w:rPr>
              <w:t>18 единиц до 2030 года.</w:t>
            </w:r>
          </w:p>
        </w:tc>
      </w:tr>
      <w:tr w:rsidR="00215591" w:rsidRPr="00F95678" w:rsidTr="00DF3E4F">
        <w:trPr>
          <w:trHeight w:val="322"/>
        </w:trPr>
        <w:tc>
          <w:tcPr>
            <w:tcW w:w="2559" w:type="dxa"/>
            <w:vMerge/>
          </w:tcPr>
          <w:p w:rsidR="00215591" w:rsidRPr="00F95678" w:rsidRDefault="00215591" w:rsidP="00E77F93">
            <w:pPr>
              <w:pStyle w:val="ConsPlusNormal"/>
              <w:widowControl/>
              <w:ind w:firstLine="0"/>
              <w:rPr>
                <w:sz w:val="24"/>
                <w:szCs w:val="24"/>
              </w:rPr>
            </w:pPr>
          </w:p>
        </w:tc>
        <w:tc>
          <w:tcPr>
            <w:tcW w:w="7040" w:type="dxa"/>
          </w:tcPr>
          <w:p w:rsidR="00215591" w:rsidRPr="00F95678" w:rsidRDefault="00215591" w:rsidP="007A20B9">
            <w:pPr>
              <w:rPr>
                <w:rFonts w:ascii="Arial" w:hAnsi="Arial" w:cs="Arial"/>
              </w:rPr>
            </w:pPr>
            <w:r>
              <w:rPr>
                <w:rFonts w:ascii="Arial" w:hAnsi="Arial" w:cs="Arial"/>
              </w:rPr>
              <w:t xml:space="preserve">Количество </w:t>
            </w:r>
            <w:r w:rsidRPr="00F95678">
              <w:rPr>
                <w:rFonts w:ascii="Arial" w:hAnsi="Arial" w:cs="Arial"/>
              </w:rPr>
              <w:t>СО НКО района</w:t>
            </w:r>
            <w:r>
              <w:rPr>
                <w:rFonts w:ascii="Arial" w:hAnsi="Arial" w:cs="Arial"/>
              </w:rPr>
              <w:t xml:space="preserve">,  получивших  поддержку </w:t>
            </w:r>
            <w:r w:rsidRPr="00F95678">
              <w:rPr>
                <w:rFonts w:ascii="Arial" w:hAnsi="Arial" w:cs="Arial"/>
              </w:rPr>
              <w:t xml:space="preserve"> на выполнение муниципальных услуг</w:t>
            </w:r>
            <w:r>
              <w:rPr>
                <w:rFonts w:ascii="Arial" w:hAnsi="Arial" w:cs="Arial"/>
              </w:rPr>
              <w:t xml:space="preserve">, </w:t>
            </w:r>
            <w:r w:rsidR="007A20B9">
              <w:rPr>
                <w:rFonts w:ascii="Arial" w:hAnsi="Arial" w:cs="Arial"/>
              </w:rPr>
              <w:t>не менее</w:t>
            </w:r>
            <w:r>
              <w:rPr>
                <w:rFonts w:ascii="Arial" w:hAnsi="Arial" w:cs="Arial"/>
              </w:rPr>
              <w:t xml:space="preserve"> </w:t>
            </w:r>
            <w:r w:rsidR="007A20B9">
              <w:rPr>
                <w:rFonts w:ascii="Arial" w:hAnsi="Arial" w:cs="Arial"/>
              </w:rPr>
              <w:t>11</w:t>
            </w:r>
            <w:r>
              <w:rPr>
                <w:rFonts w:ascii="Arial" w:hAnsi="Arial" w:cs="Arial"/>
              </w:rPr>
              <w:t xml:space="preserve"> единиц</w:t>
            </w:r>
            <w:r w:rsidR="007A20B9">
              <w:rPr>
                <w:rFonts w:ascii="Arial" w:hAnsi="Arial" w:cs="Arial"/>
              </w:rPr>
              <w:t xml:space="preserve"> до 2030 года</w:t>
            </w:r>
            <w:r>
              <w:rPr>
                <w:rFonts w:ascii="Arial" w:hAnsi="Arial" w:cs="Arial"/>
              </w:rPr>
              <w:t>.</w:t>
            </w:r>
          </w:p>
        </w:tc>
      </w:tr>
      <w:tr w:rsidR="0095215C" w:rsidRPr="00F95678" w:rsidTr="0095215C">
        <w:tc>
          <w:tcPr>
            <w:tcW w:w="2559" w:type="dxa"/>
          </w:tcPr>
          <w:p w:rsidR="0095215C" w:rsidRPr="00F95678" w:rsidRDefault="0095215C" w:rsidP="00E77F93">
            <w:pPr>
              <w:pStyle w:val="ConsPlusNormal"/>
              <w:widowControl/>
              <w:ind w:firstLine="0"/>
              <w:rPr>
                <w:sz w:val="24"/>
                <w:szCs w:val="24"/>
              </w:rPr>
            </w:pPr>
            <w:r w:rsidRPr="00F95678">
              <w:rPr>
                <w:sz w:val="24"/>
                <w:szCs w:val="24"/>
              </w:rPr>
              <w:t>Информация по ресурсному обеспечению программы</w:t>
            </w:r>
          </w:p>
        </w:tc>
        <w:tc>
          <w:tcPr>
            <w:tcW w:w="7040" w:type="dxa"/>
          </w:tcPr>
          <w:p w:rsidR="0095215C" w:rsidRPr="00774A50" w:rsidRDefault="0095215C" w:rsidP="00E77F93">
            <w:pPr>
              <w:jc w:val="both"/>
              <w:rPr>
                <w:rFonts w:ascii="Arial" w:hAnsi="Arial" w:cs="Arial"/>
              </w:rPr>
            </w:pPr>
            <w:r w:rsidRPr="00F95678">
              <w:rPr>
                <w:rFonts w:ascii="Arial" w:hAnsi="Arial" w:cs="Arial"/>
              </w:rPr>
              <w:t>Общий объем финансирования программы с</w:t>
            </w:r>
            <w:r w:rsidRPr="00F95678">
              <w:rPr>
                <w:rFonts w:ascii="Arial" w:hAnsi="Arial" w:cs="Arial"/>
              </w:rPr>
              <w:t>о</w:t>
            </w:r>
            <w:r w:rsidRPr="00F95678">
              <w:rPr>
                <w:rFonts w:ascii="Arial" w:hAnsi="Arial" w:cs="Arial"/>
              </w:rPr>
              <w:t xml:space="preserve">ставляет </w:t>
            </w:r>
            <w:r>
              <w:rPr>
                <w:rFonts w:ascii="Arial" w:hAnsi="Arial" w:cs="Arial"/>
              </w:rPr>
              <w:t>516,284</w:t>
            </w:r>
            <w:r w:rsidRPr="00774A50">
              <w:rPr>
                <w:rFonts w:ascii="Arial" w:hAnsi="Arial" w:cs="Arial"/>
              </w:rPr>
              <w:t xml:space="preserve"> тыс. руб. в том числе:</w:t>
            </w:r>
          </w:p>
          <w:p w:rsidR="0095215C" w:rsidRPr="00774A50" w:rsidRDefault="0095215C" w:rsidP="00774A50">
            <w:pPr>
              <w:rPr>
                <w:rFonts w:ascii="Arial" w:hAnsi="Arial" w:cs="Arial"/>
                <w:lang w:eastAsia="en-US"/>
              </w:rPr>
            </w:pPr>
            <w:r w:rsidRPr="00774A50">
              <w:rPr>
                <w:rFonts w:ascii="Arial" w:hAnsi="Arial" w:cs="Arial"/>
                <w:lang w:eastAsia="en-US"/>
              </w:rPr>
              <w:t>156,284 тыс. руб. за счет средств  краевого бюджета,</w:t>
            </w:r>
          </w:p>
          <w:p w:rsidR="0095215C" w:rsidRPr="00774A50" w:rsidRDefault="0095215C" w:rsidP="00774A50">
            <w:pPr>
              <w:rPr>
                <w:rFonts w:ascii="Arial" w:hAnsi="Arial" w:cs="Arial"/>
                <w:lang w:eastAsia="en-US"/>
              </w:rPr>
            </w:pPr>
            <w:r w:rsidRPr="00774A50">
              <w:rPr>
                <w:rFonts w:ascii="Arial" w:hAnsi="Arial" w:cs="Arial"/>
                <w:lang w:eastAsia="en-US"/>
              </w:rPr>
              <w:t>3</w:t>
            </w:r>
            <w:r>
              <w:rPr>
                <w:rFonts w:ascii="Arial" w:hAnsi="Arial" w:cs="Arial"/>
                <w:lang w:eastAsia="en-US"/>
              </w:rPr>
              <w:t>6</w:t>
            </w:r>
            <w:r w:rsidRPr="00774A50">
              <w:rPr>
                <w:rFonts w:ascii="Arial" w:hAnsi="Arial" w:cs="Arial"/>
                <w:lang w:eastAsia="en-US"/>
              </w:rPr>
              <w:t>0,000 тыс. руб. за счет районного бюджета;</w:t>
            </w:r>
          </w:p>
          <w:p w:rsidR="0095215C" w:rsidRPr="00774A50" w:rsidRDefault="0095215C" w:rsidP="00E77F93">
            <w:pPr>
              <w:jc w:val="both"/>
              <w:rPr>
                <w:rFonts w:ascii="Arial" w:hAnsi="Arial" w:cs="Arial"/>
              </w:rPr>
            </w:pPr>
            <w:r w:rsidRPr="00774A50">
              <w:rPr>
                <w:rFonts w:ascii="Arial" w:hAnsi="Arial" w:cs="Arial"/>
              </w:rPr>
              <w:t>2017 год – всего: 60,</w:t>
            </w:r>
            <w:r w:rsidR="00192A2D">
              <w:rPr>
                <w:rFonts w:ascii="Arial" w:hAnsi="Arial" w:cs="Arial"/>
              </w:rPr>
              <w:t>00</w:t>
            </w:r>
            <w:r w:rsidRPr="00774A50">
              <w:rPr>
                <w:rFonts w:ascii="Arial" w:hAnsi="Arial" w:cs="Arial"/>
              </w:rPr>
              <w:t>0тыс. ру</w:t>
            </w:r>
            <w:r w:rsidRPr="00774A50">
              <w:rPr>
                <w:rFonts w:ascii="Arial" w:hAnsi="Arial" w:cs="Arial"/>
              </w:rPr>
              <w:t>б</w:t>
            </w:r>
            <w:r w:rsidRPr="00774A50">
              <w:rPr>
                <w:rFonts w:ascii="Arial" w:hAnsi="Arial" w:cs="Arial"/>
              </w:rPr>
              <w:t>лей,</w:t>
            </w:r>
          </w:p>
          <w:p w:rsidR="0095215C" w:rsidRPr="00774A50" w:rsidRDefault="0095215C" w:rsidP="00774A50">
            <w:pPr>
              <w:rPr>
                <w:rFonts w:ascii="Arial" w:hAnsi="Arial" w:cs="Arial"/>
                <w:lang w:eastAsia="en-US"/>
              </w:rPr>
            </w:pPr>
            <w:r w:rsidRPr="00774A50">
              <w:rPr>
                <w:rFonts w:ascii="Arial" w:hAnsi="Arial" w:cs="Arial"/>
                <w:lang w:eastAsia="en-US"/>
              </w:rPr>
              <w:t>60,000 тыс. руб. за счет районного бюджета;</w:t>
            </w:r>
          </w:p>
          <w:p w:rsidR="0095215C" w:rsidRPr="00774A50" w:rsidRDefault="0095215C" w:rsidP="00AC678D">
            <w:pPr>
              <w:pStyle w:val="ac"/>
              <w:rPr>
                <w:rFonts w:ascii="Arial" w:hAnsi="Arial" w:cs="Arial"/>
              </w:rPr>
            </w:pPr>
            <w:r w:rsidRPr="00774A50">
              <w:rPr>
                <w:rFonts w:ascii="Arial" w:hAnsi="Arial" w:cs="Arial"/>
              </w:rPr>
              <w:t>2018 год – всего: всего: 60,0</w:t>
            </w:r>
            <w:r w:rsidR="00192A2D">
              <w:rPr>
                <w:rFonts w:ascii="Arial" w:hAnsi="Arial" w:cs="Arial"/>
              </w:rPr>
              <w:t>00</w:t>
            </w:r>
            <w:r w:rsidRPr="00774A50">
              <w:rPr>
                <w:rFonts w:ascii="Arial" w:hAnsi="Arial" w:cs="Arial"/>
              </w:rPr>
              <w:t xml:space="preserve"> тыс. ру</w:t>
            </w:r>
            <w:r w:rsidRPr="00774A50">
              <w:rPr>
                <w:rFonts w:ascii="Arial" w:hAnsi="Arial" w:cs="Arial"/>
              </w:rPr>
              <w:t>б</w:t>
            </w:r>
            <w:r w:rsidRPr="00774A50">
              <w:rPr>
                <w:rFonts w:ascii="Arial" w:hAnsi="Arial" w:cs="Arial"/>
              </w:rPr>
              <w:t>лей,</w:t>
            </w:r>
          </w:p>
          <w:p w:rsidR="0095215C" w:rsidRPr="00774A50" w:rsidRDefault="0095215C" w:rsidP="00774A50">
            <w:pPr>
              <w:rPr>
                <w:rFonts w:ascii="Arial" w:hAnsi="Arial" w:cs="Arial"/>
                <w:lang w:eastAsia="en-US"/>
              </w:rPr>
            </w:pPr>
            <w:r w:rsidRPr="00774A50">
              <w:rPr>
                <w:rFonts w:ascii="Arial" w:hAnsi="Arial" w:cs="Arial"/>
                <w:lang w:eastAsia="en-US"/>
              </w:rPr>
              <w:t>60,000 тыс. руб. за счет районного бюджета;</w:t>
            </w:r>
          </w:p>
          <w:p w:rsidR="0095215C" w:rsidRPr="00774A50" w:rsidRDefault="0095215C" w:rsidP="004450C2">
            <w:pPr>
              <w:jc w:val="both"/>
              <w:rPr>
                <w:rFonts w:ascii="Arial" w:hAnsi="Arial" w:cs="Arial"/>
              </w:rPr>
            </w:pPr>
            <w:r w:rsidRPr="00774A50">
              <w:rPr>
                <w:rFonts w:ascii="Arial" w:hAnsi="Arial" w:cs="Arial"/>
              </w:rPr>
              <w:t>2019 год – всего: 216,284 тыс. ру</w:t>
            </w:r>
            <w:r w:rsidRPr="00774A50">
              <w:rPr>
                <w:rFonts w:ascii="Arial" w:hAnsi="Arial" w:cs="Arial"/>
              </w:rPr>
              <w:t>б</w:t>
            </w:r>
            <w:r w:rsidRPr="00774A50">
              <w:rPr>
                <w:rFonts w:ascii="Arial" w:hAnsi="Arial" w:cs="Arial"/>
              </w:rPr>
              <w:t>лей,</w:t>
            </w:r>
          </w:p>
          <w:p w:rsidR="0095215C" w:rsidRPr="00774A50" w:rsidRDefault="0095215C" w:rsidP="00774A50">
            <w:pPr>
              <w:rPr>
                <w:rFonts w:ascii="Arial" w:hAnsi="Arial" w:cs="Arial"/>
                <w:lang w:eastAsia="en-US"/>
              </w:rPr>
            </w:pPr>
            <w:r w:rsidRPr="00774A50">
              <w:rPr>
                <w:rFonts w:ascii="Arial" w:hAnsi="Arial" w:cs="Arial"/>
                <w:lang w:eastAsia="en-US"/>
              </w:rPr>
              <w:t>156,284 тыс. руб. за счет средств  краевого бюджета,</w:t>
            </w:r>
          </w:p>
          <w:p w:rsidR="0095215C" w:rsidRPr="00774A50" w:rsidRDefault="0095215C" w:rsidP="00774A50">
            <w:pPr>
              <w:rPr>
                <w:rFonts w:ascii="Arial" w:hAnsi="Arial" w:cs="Arial"/>
                <w:lang w:eastAsia="en-US"/>
              </w:rPr>
            </w:pPr>
            <w:r w:rsidRPr="00774A50">
              <w:rPr>
                <w:rFonts w:ascii="Arial" w:hAnsi="Arial" w:cs="Arial"/>
                <w:lang w:eastAsia="en-US"/>
              </w:rPr>
              <w:t>60,000 тыс. руб. за счет районного бюджета;</w:t>
            </w:r>
          </w:p>
          <w:p w:rsidR="0095215C" w:rsidRPr="00774A50" w:rsidRDefault="0095215C" w:rsidP="003E042F">
            <w:pPr>
              <w:jc w:val="both"/>
              <w:rPr>
                <w:rFonts w:ascii="Arial" w:hAnsi="Arial" w:cs="Arial"/>
              </w:rPr>
            </w:pPr>
            <w:r w:rsidRPr="00774A50">
              <w:rPr>
                <w:rFonts w:ascii="Arial" w:hAnsi="Arial" w:cs="Arial"/>
              </w:rPr>
              <w:t>2020год – всего: 60,0</w:t>
            </w:r>
            <w:r w:rsidR="00192A2D">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95215C" w:rsidRPr="00774A50" w:rsidRDefault="0095215C" w:rsidP="00774A50">
            <w:pPr>
              <w:rPr>
                <w:rFonts w:ascii="Arial" w:hAnsi="Arial" w:cs="Arial"/>
                <w:lang w:eastAsia="en-US"/>
              </w:rPr>
            </w:pPr>
            <w:r w:rsidRPr="00774A50">
              <w:rPr>
                <w:rFonts w:ascii="Arial" w:hAnsi="Arial" w:cs="Arial"/>
                <w:lang w:eastAsia="en-US"/>
              </w:rPr>
              <w:t>60,000 тыс. руб. за счет районного бюджета;</w:t>
            </w:r>
          </w:p>
          <w:p w:rsidR="0095215C" w:rsidRPr="00774A50" w:rsidRDefault="0095215C" w:rsidP="00AC678D">
            <w:pPr>
              <w:jc w:val="both"/>
              <w:rPr>
                <w:rFonts w:ascii="Arial" w:hAnsi="Arial" w:cs="Arial"/>
              </w:rPr>
            </w:pPr>
            <w:r w:rsidRPr="00774A50">
              <w:rPr>
                <w:rFonts w:ascii="Arial" w:hAnsi="Arial" w:cs="Arial"/>
              </w:rPr>
              <w:t>2021год – всего: 60,0</w:t>
            </w:r>
            <w:r w:rsidR="00192A2D">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95215C" w:rsidRDefault="0095215C" w:rsidP="00774A50">
            <w:pPr>
              <w:rPr>
                <w:rFonts w:ascii="Arial" w:hAnsi="Arial" w:cs="Arial"/>
                <w:lang w:eastAsia="en-US"/>
              </w:rPr>
            </w:pPr>
            <w:r w:rsidRPr="00774A50">
              <w:rPr>
                <w:rFonts w:ascii="Arial" w:hAnsi="Arial" w:cs="Arial"/>
                <w:lang w:eastAsia="en-US"/>
              </w:rPr>
              <w:t>60,000 тыс. руб. за счет ра</w:t>
            </w:r>
            <w:r>
              <w:rPr>
                <w:rFonts w:ascii="Arial" w:hAnsi="Arial" w:cs="Arial"/>
                <w:lang w:eastAsia="en-US"/>
              </w:rPr>
              <w:t>йонного бюджета;</w:t>
            </w:r>
          </w:p>
          <w:p w:rsidR="0095215C" w:rsidRPr="00774A50" w:rsidRDefault="0095215C" w:rsidP="0095215C">
            <w:pPr>
              <w:jc w:val="both"/>
              <w:rPr>
                <w:rFonts w:ascii="Arial" w:hAnsi="Arial" w:cs="Arial"/>
              </w:rPr>
            </w:pPr>
            <w:r w:rsidRPr="00774A50">
              <w:rPr>
                <w:rFonts w:ascii="Arial" w:hAnsi="Arial" w:cs="Arial"/>
              </w:rPr>
              <w:t>202</w:t>
            </w:r>
            <w:r>
              <w:rPr>
                <w:rFonts w:ascii="Arial" w:hAnsi="Arial" w:cs="Arial"/>
              </w:rPr>
              <w:t xml:space="preserve">2 </w:t>
            </w:r>
            <w:r w:rsidRPr="00774A50">
              <w:rPr>
                <w:rFonts w:ascii="Arial" w:hAnsi="Arial" w:cs="Arial"/>
              </w:rPr>
              <w:t>год – всего: 60,0</w:t>
            </w:r>
            <w:r w:rsidR="00192A2D">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95215C" w:rsidRPr="00F95678" w:rsidRDefault="0095215C" w:rsidP="0095215C">
            <w:pPr>
              <w:rPr>
                <w:rFonts w:ascii="Arial" w:hAnsi="Arial" w:cs="Arial"/>
              </w:rPr>
            </w:pPr>
            <w:r w:rsidRPr="00774A50">
              <w:rPr>
                <w:rFonts w:ascii="Arial" w:hAnsi="Arial" w:cs="Arial"/>
                <w:lang w:eastAsia="en-US"/>
              </w:rPr>
              <w:t>60,000 тыс. руб. за счет районного бюджета.</w:t>
            </w:r>
          </w:p>
        </w:tc>
      </w:tr>
      <w:tr w:rsidR="0095215C" w:rsidRPr="00F95678" w:rsidTr="0095215C">
        <w:tc>
          <w:tcPr>
            <w:tcW w:w="2559" w:type="dxa"/>
          </w:tcPr>
          <w:p w:rsidR="0095215C" w:rsidRPr="00F95678" w:rsidRDefault="0095215C" w:rsidP="00E77F93">
            <w:pPr>
              <w:pStyle w:val="ConsPlusNormal"/>
              <w:widowControl/>
              <w:ind w:firstLine="0"/>
              <w:rPr>
                <w:sz w:val="24"/>
                <w:szCs w:val="24"/>
              </w:rPr>
            </w:pPr>
            <w:r w:rsidRPr="00F95678">
              <w:rPr>
                <w:sz w:val="24"/>
                <w:szCs w:val="24"/>
              </w:rPr>
              <w:t>Перечень объектов капитального строительства</w:t>
            </w:r>
          </w:p>
        </w:tc>
        <w:tc>
          <w:tcPr>
            <w:tcW w:w="7040" w:type="dxa"/>
          </w:tcPr>
          <w:p w:rsidR="0095215C" w:rsidRPr="00F95678" w:rsidRDefault="0095215C" w:rsidP="00E77F93">
            <w:pPr>
              <w:jc w:val="both"/>
              <w:rPr>
                <w:rFonts w:ascii="Arial" w:hAnsi="Arial" w:cs="Arial"/>
              </w:rPr>
            </w:pPr>
            <w:r w:rsidRPr="00F95678">
              <w:rPr>
                <w:rFonts w:ascii="Arial" w:hAnsi="Arial" w:cs="Arial"/>
              </w:rPr>
              <w:t>Капитальное строительство в рамках программы не предусмотрено</w:t>
            </w:r>
          </w:p>
        </w:tc>
      </w:tr>
    </w:tbl>
    <w:p w:rsidR="00E77F93" w:rsidRPr="00F95678" w:rsidRDefault="00E77F93" w:rsidP="00E77F93">
      <w:pPr>
        <w:pStyle w:val="ConsPlusNormal"/>
        <w:widowControl/>
        <w:ind w:firstLine="0"/>
        <w:jc w:val="center"/>
        <w:outlineLvl w:val="1"/>
        <w:rPr>
          <w:sz w:val="24"/>
          <w:szCs w:val="24"/>
        </w:rPr>
      </w:pPr>
    </w:p>
    <w:p w:rsidR="00E77F93" w:rsidRPr="00D0191C" w:rsidRDefault="00861C78" w:rsidP="00E77F93">
      <w:pPr>
        <w:pStyle w:val="ConsPlusNormal"/>
        <w:widowControl/>
        <w:ind w:firstLine="0"/>
        <w:jc w:val="center"/>
        <w:outlineLvl w:val="1"/>
        <w:rPr>
          <w:sz w:val="24"/>
          <w:szCs w:val="24"/>
        </w:rPr>
      </w:pPr>
      <w:r w:rsidRPr="00D0191C">
        <w:rPr>
          <w:sz w:val="24"/>
          <w:szCs w:val="24"/>
        </w:rPr>
        <w:t>2. Характеристика текущего состояния деятельности социально ориентированных  некоммерческих организаций в Шушенском районе, анализ социальных, финансово-экономических и прочих рисков реализации программы</w:t>
      </w:r>
      <w:r w:rsidR="00E77F93" w:rsidRPr="00D0191C">
        <w:rPr>
          <w:sz w:val="24"/>
          <w:szCs w:val="24"/>
        </w:rPr>
        <w:t xml:space="preserve"> </w:t>
      </w:r>
    </w:p>
    <w:p w:rsidR="00123314" w:rsidRPr="00F95678" w:rsidRDefault="00123314" w:rsidP="00030FD7">
      <w:pPr>
        <w:pStyle w:val="p11"/>
        <w:spacing w:before="0" w:beforeAutospacing="0" w:after="0" w:afterAutospacing="0"/>
        <w:ind w:firstLine="708"/>
        <w:jc w:val="both"/>
        <w:rPr>
          <w:rFonts w:ascii="Arial" w:hAnsi="Arial" w:cs="Arial"/>
        </w:rPr>
      </w:pPr>
      <w:r w:rsidRPr="00F95678">
        <w:rPr>
          <w:rFonts w:ascii="Arial" w:hAnsi="Arial" w:cs="Arial"/>
        </w:rPr>
        <w:t>Некоммерческая организация (НКО) </w:t>
      </w:r>
      <w:r w:rsidR="00876033" w:rsidRPr="00F95678">
        <w:rPr>
          <w:rFonts w:ascii="Arial" w:hAnsi="Arial" w:cs="Arial"/>
        </w:rPr>
        <w:t>–</w:t>
      </w:r>
      <w:r w:rsidRPr="00F95678">
        <w:rPr>
          <w:rFonts w:ascii="Arial" w:hAnsi="Arial" w:cs="Arial"/>
        </w:rPr>
        <w:t xml:space="preserve"> </w:t>
      </w:r>
      <w:r w:rsidR="00876033" w:rsidRPr="00F95678">
        <w:rPr>
          <w:rFonts w:ascii="Arial" w:hAnsi="Arial" w:cs="Arial"/>
        </w:rPr>
        <w:t xml:space="preserve">организация, </w:t>
      </w:r>
      <w:r w:rsidRPr="00F95678">
        <w:rPr>
          <w:rFonts w:ascii="Arial" w:hAnsi="Arial" w:cs="Arial"/>
        </w:rPr>
        <w:t xml:space="preserve">не имеющая в качестве основной цели своей деятельности извлечение </w:t>
      </w:r>
      <w:r w:rsidR="00876033" w:rsidRPr="00F95678">
        <w:rPr>
          <w:rFonts w:ascii="Arial" w:hAnsi="Arial" w:cs="Arial"/>
        </w:rPr>
        <w:t>прибыли</w:t>
      </w:r>
      <w:r w:rsidRPr="00F95678">
        <w:rPr>
          <w:rFonts w:ascii="Arial" w:hAnsi="Arial" w:cs="Arial"/>
        </w:rPr>
        <w:t xml:space="preserve"> и не распределяющая полученную прибыль между участниками. Некоммерческие организации могут создаваться для достижения социальных, благотворительных, культурных, образовательных, политических, научных и управленческих целей, в сферах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w:t>
      </w:r>
    </w:p>
    <w:p w:rsidR="00123314" w:rsidRPr="00F95678" w:rsidRDefault="00123314" w:rsidP="00030FD7">
      <w:pPr>
        <w:pStyle w:val="p11"/>
        <w:spacing w:before="0" w:beforeAutospacing="0" w:after="0" w:afterAutospacing="0"/>
        <w:ind w:firstLine="708"/>
        <w:jc w:val="both"/>
        <w:rPr>
          <w:rFonts w:ascii="Arial" w:hAnsi="Arial" w:cs="Arial"/>
        </w:rPr>
      </w:pPr>
      <w:r w:rsidRPr="00F95678">
        <w:rPr>
          <w:rFonts w:ascii="Arial" w:hAnsi="Arial" w:cs="Arial"/>
        </w:rPr>
        <w:t>Гражданское общество возникает</w:t>
      </w:r>
      <w:r w:rsidR="0014278C">
        <w:rPr>
          <w:rFonts w:ascii="Arial" w:hAnsi="Arial" w:cs="Arial"/>
        </w:rPr>
        <w:t>,</w:t>
      </w:r>
      <w:r w:rsidRPr="00F95678">
        <w:rPr>
          <w:rFonts w:ascii="Arial" w:hAnsi="Arial" w:cs="Arial"/>
        </w:rPr>
        <w:t xml:space="preserve"> как результат свободной самоорганизации жителей территории, стремящихся к объединению на основе осознания общности своих интересов и целей, и способных самостоятельно решать не только свои собственные проблемы, но и проблемы других людей. </w:t>
      </w:r>
    </w:p>
    <w:p w:rsidR="00123314" w:rsidRPr="00F95678" w:rsidRDefault="00123314" w:rsidP="00030FD7">
      <w:pPr>
        <w:pStyle w:val="p11"/>
        <w:spacing w:before="0" w:beforeAutospacing="0" w:after="0" w:afterAutospacing="0"/>
        <w:ind w:firstLine="708"/>
        <w:jc w:val="both"/>
        <w:rPr>
          <w:rFonts w:ascii="Arial" w:hAnsi="Arial" w:cs="Arial"/>
        </w:rPr>
      </w:pPr>
      <w:r w:rsidRPr="00F95678">
        <w:rPr>
          <w:rFonts w:ascii="Arial" w:hAnsi="Arial" w:cs="Arial"/>
        </w:rPr>
        <w:t xml:space="preserve">Сегодня, общество столкнулось с трудностями решения не только экономических, но и важнейших социально-культурных проблем. </w:t>
      </w:r>
    </w:p>
    <w:p w:rsidR="00123314" w:rsidRPr="00F95678" w:rsidRDefault="00123314" w:rsidP="00B270E5">
      <w:pPr>
        <w:pStyle w:val="p11"/>
        <w:spacing w:before="0" w:beforeAutospacing="0" w:after="0" w:afterAutospacing="0"/>
        <w:ind w:firstLine="708"/>
        <w:jc w:val="both"/>
        <w:rPr>
          <w:rFonts w:ascii="Arial" w:hAnsi="Arial" w:cs="Arial"/>
        </w:rPr>
      </w:pPr>
      <w:r w:rsidRPr="00F95678">
        <w:rPr>
          <w:rFonts w:ascii="Arial" w:hAnsi="Arial" w:cs="Arial"/>
        </w:rPr>
        <w:t xml:space="preserve">Одним из институтов, способных эффективно справиться с решением </w:t>
      </w:r>
      <w:r w:rsidR="00B22EC0" w:rsidRPr="00F95678">
        <w:rPr>
          <w:rFonts w:ascii="Arial" w:hAnsi="Arial" w:cs="Arial"/>
        </w:rPr>
        <w:t xml:space="preserve"> этих проблем и </w:t>
      </w:r>
      <w:r w:rsidRPr="00F95678">
        <w:rPr>
          <w:rFonts w:ascii="Arial" w:hAnsi="Arial" w:cs="Arial"/>
        </w:rPr>
        <w:t>задач привлечения дополнительных финансовых средств в отрасль социальной сферы, а также содействовать оптимизации распределения ресурсов экономики, является некоммерческий сектор. 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 практике принципов демократии. Через НКО члены сообщества получают возможность проявлять добровольную инициативу, что дает не только ощутимый экономический, но и социальный эффект. Использование потенциала и энергии, которыми обладают общественные структуры, обеспечит дальнейшее развитие социальной, политичес</w:t>
      </w:r>
      <w:r w:rsidR="00B22EC0" w:rsidRPr="00F95678">
        <w:rPr>
          <w:rFonts w:ascii="Arial" w:hAnsi="Arial" w:cs="Arial"/>
        </w:rPr>
        <w:t>кой и экономической сфер  района.</w:t>
      </w:r>
    </w:p>
    <w:p w:rsidR="00123314" w:rsidRPr="00F95678" w:rsidRDefault="00123314" w:rsidP="00B270E5">
      <w:pPr>
        <w:pStyle w:val="p11"/>
        <w:spacing w:before="0" w:beforeAutospacing="0" w:after="0" w:afterAutospacing="0"/>
        <w:ind w:firstLine="708"/>
        <w:jc w:val="both"/>
        <w:rPr>
          <w:rFonts w:ascii="Arial" w:hAnsi="Arial" w:cs="Arial"/>
        </w:rPr>
      </w:pPr>
      <w:r w:rsidRPr="00F95678">
        <w:rPr>
          <w:rFonts w:ascii="Arial" w:hAnsi="Arial" w:cs="Arial"/>
        </w:rPr>
        <w:t xml:space="preserve">Федеральным </w:t>
      </w:r>
      <w:r w:rsidR="00B22EC0" w:rsidRPr="00F95678">
        <w:rPr>
          <w:rFonts w:ascii="Arial" w:hAnsi="Arial" w:cs="Arial"/>
        </w:rPr>
        <w:t>законом</w:t>
      </w:r>
      <w:r w:rsidRPr="00F95678">
        <w:rPr>
          <w:rFonts w:ascii="Arial" w:hAnsi="Arial" w:cs="Arial"/>
        </w:rPr>
        <w:t xml:space="preserve"> от 5 апреля 2010 года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 (далее – СОНКО).</w:t>
      </w:r>
    </w:p>
    <w:p w:rsidR="00030FD7" w:rsidRPr="00F95678" w:rsidRDefault="00123314" w:rsidP="00030FD7">
      <w:pPr>
        <w:pStyle w:val="p11"/>
        <w:spacing w:before="0" w:beforeAutospacing="0" w:after="0" w:afterAutospacing="0"/>
        <w:ind w:firstLine="708"/>
        <w:jc w:val="both"/>
        <w:rPr>
          <w:rFonts w:ascii="Arial" w:hAnsi="Arial" w:cs="Arial"/>
        </w:rPr>
      </w:pPr>
      <w:r w:rsidRPr="00F95678">
        <w:rPr>
          <w:rFonts w:ascii="Arial" w:hAnsi="Arial" w:cs="Arial"/>
        </w:rPr>
        <w:t xml:space="preserve">Социально ориентированными признаются некоммерческие организации, созданные в предусмотренных Федеральным </w:t>
      </w:r>
      <w:r w:rsidR="00B22EC0" w:rsidRPr="00F95678">
        <w:rPr>
          <w:rFonts w:ascii="Arial" w:hAnsi="Arial" w:cs="Arial"/>
        </w:rPr>
        <w:t xml:space="preserve"> законом </w:t>
      </w:r>
      <w:r w:rsidRPr="00F95678">
        <w:rPr>
          <w:rFonts w:ascii="Arial" w:hAnsi="Arial" w:cs="Arial"/>
        </w:rPr>
        <w:t>от 12 января 1996 года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w:t>
      </w:r>
      <w:r w:rsidR="004450C2" w:rsidRPr="00F95678">
        <w:rPr>
          <w:rFonts w:ascii="Arial" w:hAnsi="Arial" w:cs="Arial"/>
        </w:rPr>
        <w:t xml:space="preserve"> </w:t>
      </w:r>
    </w:p>
    <w:p w:rsidR="00B270E5" w:rsidRDefault="00E77F93" w:rsidP="00584DBB">
      <w:pPr>
        <w:pStyle w:val="p11"/>
        <w:spacing w:before="0" w:beforeAutospacing="0" w:after="0" w:afterAutospacing="0"/>
        <w:ind w:firstLine="708"/>
        <w:jc w:val="both"/>
        <w:rPr>
          <w:rFonts w:ascii="Arial" w:hAnsi="Arial" w:cs="Arial"/>
        </w:rPr>
      </w:pPr>
      <w:r w:rsidRPr="00F95678">
        <w:rPr>
          <w:rFonts w:ascii="Arial" w:hAnsi="Arial" w:cs="Arial"/>
          <w:bCs/>
        </w:rPr>
        <w:t>По Основному  закону РФ, Конст</w:t>
      </w:r>
      <w:r w:rsidR="00861C78" w:rsidRPr="00F95678">
        <w:rPr>
          <w:rFonts w:ascii="Arial" w:hAnsi="Arial" w:cs="Arial"/>
          <w:bCs/>
        </w:rPr>
        <w:t xml:space="preserve">итуции, человек является высшей </w:t>
      </w:r>
      <w:r w:rsidRPr="00F95678">
        <w:rPr>
          <w:rFonts w:ascii="Arial" w:hAnsi="Arial" w:cs="Arial"/>
          <w:bCs/>
        </w:rPr>
        <w:t xml:space="preserve">ценностью, </w:t>
      </w:r>
      <w:r w:rsidR="00861C78" w:rsidRPr="00F95678">
        <w:rPr>
          <w:rFonts w:ascii="Arial" w:hAnsi="Arial" w:cs="Arial"/>
          <w:bCs/>
        </w:rPr>
        <w:t xml:space="preserve">поэтому вся деятельность </w:t>
      </w:r>
      <w:r w:rsidRPr="00F95678">
        <w:rPr>
          <w:rFonts w:ascii="Arial" w:hAnsi="Arial" w:cs="Arial"/>
        </w:rPr>
        <w:t xml:space="preserve">социально ориентированных </w:t>
      </w:r>
      <w:ins w:id="1" w:author="Unknown">
        <w:r w:rsidRPr="00F95678">
          <w:rPr>
            <w:rFonts w:ascii="Arial" w:hAnsi="Arial" w:cs="Arial"/>
          </w:rPr>
          <w:t xml:space="preserve"> </w:t>
        </w:r>
      </w:ins>
      <w:r w:rsidR="00861C78" w:rsidRPr="00F95678">
        <w:rPr>
          <w:rFonts w:ascii="Arial" w:hAnsi="Arial" w:cs="Arial"/>
        </w:rPr>
        <w:t>некоммерческих организаций, как правило, направлена на защиту нарушаемых или ущемляемых прав, а также на социальное улучшение жизни граждан. Такие организации помогают решать ряд муниципальных задач в социальной сфере. Например, социальная адаптация людей с ограниченными возможностями здоровья и ветеранов, развитие системы социальной помощи гражданам, проведение мероприятий, направленных на защиту прав и свобод человека, на развитие личности, на организацию досуга и просто на поддержку. Таким образом, социально ориентированные  некоммерческие организации помогают в создании эффективной  социальной инфраструктуры района.</w:t>
      </w:r>
      <w:r w:rsidRPr="00F95678">
        <w:rPr>
          <w:rFonts w:ascii="Arial" w:hAnsi="Arial" w:cs="Arial"/>
        </w:rPr>
        <w:t xml:space="preserve"> </w:t>
      </w:r>
      <w:r w:rsidRPr="00F95678">
        <w:rPr>
          <w:rFonts w:ascii="Arial" w:hAnsi="Arial" w:cs="Arial"/>
          <w:bCs/>
        </w:rPr>
        <w:t xml:space="preserve">Согласно Закону Красноярского края «О государственной поддержке социально ориентированных некоммерческих организаций в Красноярском крае» от 07.02.2013 </w:t>
      </w:r>
      <w:r w:rsidRPr="00F95678">
        <w:rPr>
          <w:rFonts w:ascii="Arial" w:hAnsi="Arial" w:cs="Arial"/>
        </w:rPr>
        <w:t xml:space="preserve">N 4-1041 муниципальным образованиям предоставлено право поддержки деятельности социально ориентированных некоммерческих организаций (далее СОНКО). </w:t>
      </w:r>
    </w:p>
    <w:p w:rsidR="00562AE1" w:rsidRDefault="00E77F93" w:rsidP="00030FD7">
      <w:pPr>
        <w:pStyle w:val="p11"/>
        <w:spacing w:before="0" w:beforeAutospacing="0" w:after="0" w:afterAutospacing="0"/>
        <w:ind w:firstLine="708"/>
        <w:jc w:val="both"/>
        <w:rPr>
          <w:rFonts w:ascii="Arial" w:hAnsi="Arial" w:cs="Arial"/>
        </w:rPr>
      </w:pPr>
      <w:r w:rsidRPr="005052FC">
        <w:rPr>
          <w:rFonts w:ascii="Arial" w:hAnsi="Arial" w:cs="Arial"/>
        </w:rPr>
        <w:t>В Шушенском районе зарегис</w:t>
      </w:r>
      <w:r w:rsidR="00071D4D" w:rsidRPr="005052FC">
        <w:rPr>
          <w:rFonts w:ascii="Arial" w:hAnsi="Arial" w:cs="Arial"/>
        </w:rPr>
        <w:t>трировано  26 некоммерческих организаций</w:t>
      </w:r>
      <w:r w:rsidRPr="005052FC">
        <w:rPr>
          <w:rFonts w:ascii="Arial" w:hAnsi="Arial" w:cs="Arial"/>
        </w:rPr>
        <w:t xml:space="preserve">.  Среди </w:t>
      </w:r>
      <w:r w:rsidR="00071D4D" w:rsidRPr="005052FC">
        <w:rPr>
          <w:rFonts w:ascii="Arial" w:hAnsi="Arial" w:cs="Arial"/>
        </w:rPr>
        <w:t>них 9 религиозных объединений, 4</w:t>
      </w:r>
      <w:r w:rsidR="00B42F9A" w:rsidRPr="005052FC">
        <w:rPr>
          <w:rFonts w:ascii="Arial" w:hAnsi="Arial" w:cs="Arial"/>
        </w:rPr>
        <w:t xml:space="preserve"> профсоюзных организации</w:t>
      </w:r>
      <w:r w:rsidRPr="005052FC">
        <w:rPr>
          <w:rFonts w:ascii="Arial" w:hAnsi="Arial" w:cs="Arial"/>
        </w:rPr>
        <w:t xml:space="preserve">, 3 организации, имеющие экологическое направление </w:t>
      </w:r>
      <w:r w:rsidR="00B763CD" w:rsidRPr="005052FC">
        <w:rPr>
          <w:rFonts w:ascii="Arial" w:hAnsi="Arial" w:cs="Arial"/>
        </w:rPr>
        <w:t xml:space="preserve">деятельности </w:t>
      </w:r>
      <w:r w:rsidRPr="005052FC">
        <w:rPr>
          <w:rFonts w:ascii="Arial" w:hAnsi="Arial" w:cs="Arial"/>
        </w:rPr>
        <w:t>и 5 организаций имеющих в своих членах пенсионеров, инвалидов.</w:t>
      </w:r>
      <w:r w:rsidR="00A74607" w:rsidRPr="005052FC">
        <w:rPr>
          <w:rFonts w:ascii="Arial" w:hAnsi="Arial" w:cs="Arial"/>
        </w:rPr>
        <w:t xml:space="preserve"> С 2014 года в Шушенском районе  на базе районного</w:t>
      </w:r>
      <w:r w:rsidR="00B270E5" w:rsidRPr="005052FC">
        <w:rPr>
          <w:rFonts w:ascii="Arial" w:hAnsi="Arial" w:cs="Arial"/>
        </w:rPr>
        <w:t xml:space="preserve"> муниципального</w:t>
      </w:r>
      <w:r w:rsidR="00A74607" w:rsidRPr="005052FC">
        <w:rPr>
          <w:rFonts w:ascii="Arial" w:hAnsi="Arial" w:cs="Arial"/>
        </w:rPr>
        <w:t xml:space="preserve"> бюджетного учреждения культуры «Социокультурный комплекс</w:t>
      </w:r>
      <w:r w:rsidR="0014278C">
        <w:rPr>
          <w:rFonts w:ascii="Arial" w:hAnsi="Arial" w:cs="Arial"/>
        </w:rPr>
        <w:t xml:space="preserve"> «Речной</w:t>
      </w:r>
      <w:r w:rsidR="00A74607" w:rsidRPr="005052FC">
        <w:rPr>
          <w:rFonts w:ascii="Arial" w:hAnsi="Arial" w:cs="Arial"/>
        </w:rPr>
        <w:t xml:space="preserve">» работает </w:t>
      </w:r>
      <w:r w:rsidR="00B60B55" w:rsidRPr="005052FC">
        <w:rPr>
          <w:rFonts w:ascii="Arial" w:hAnsi="Arial" w:cs="Arial"/>
        </w:rPr>
        <w:t xml:space="preserve">муниципальный </w:t>
      </w:r>
      <w:r w:rsidR="00A74607" w:rsidRPr="005052FC">
        <w:rPr>
          <w:rFonts w:ascii="Arial" w:hAnsi="Arial" w:cs="Arial"/>
        </w:rPr>
        <w:t xml:space="preserve">ресурсный центр (РЦ) поддержки  </w:t>
      </w:r>
      <w:r w:rsidR="00B60B55" w:rsidRPr="005052FC">
        <w:rPr>
          <w:rFonts w:ascii="Arial" w:hAnsi="Arial" w:cs="Arial"/>
        </w:rPr>
        <w:t>общественных инициатив</w:t>
      </w:r>
      <w:r w:rsidR="00A74607" w:rsidRPr="005052FC">
        <w:rPr>
          <w:rFonts w:ascii="Arial" w:hAnsi="Arial" w:cs="Arial"/>
        </w:rPr>
        <w:t>,</w:t>
      </w:r>
      <w:r w:rsidR="00A74607" w:rsidRPr="00F95678">
        <w:rPr>
          <w:rFonts w:ascii="Arial" w:hAnsi="Arial" w:cs="Arial"/>
        </w:rPr>
        <w:t xml:space="preserve"> который в своей деятельности занимается информационной, консультационной поддержкой СО НКО. На базе  РЦ проводятся обучающие семинары, круглые столы.  </w:t>
      </w:r>
    </w:p>
    <w:p w:rsidR="0014278C" w:rsidRPr="0014278C" w:rsidRDefault="0014278C" w:rsidP="0014278C">
      <w:pPr>
        <w:autoSpaceDE w:val="0"/>
        <w:autoSpaceDN w:val="0"/>
        <w:adjustRightInd w:val="0"/>
        <w:ind w:firstLine="540"/>
        <w:jc w:val="both"/>
        <w:rPr>
          <w:rFonts w:ascii="Arial" w:eastAsia="Calibri" w:hAnsi="Arial" w:cs="Arial"/>
          <w:highlight w:val="yellow"/>
          <w:lang w:eastAsia="en-US"/>
        </w:rPr>
      </w:pPr>
      <w:r w:rsidRPr="0014278C">
        <w:rPr>
          <w:rFonts w:ascii="Arial" w:eastAsia="Calibri" w:hAnsi="Arial" w:cs="Arial"/>
          <w:lang w:eastAsia="en-US"/>
        </w:rPr>
        <w:t xml:space="preserve">Одним из приоритетных направлений долгосрочной социальной политики Правительством РФ обозначено повышение роли негосударственных поставщиков услуг в социальной сфере. Определено, что представители  социально ориентированных некоммерческих организаций в качестве негосударственных поставщиков существенно повысят эффективность использования ресурсов, расширят спектр услуг. </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xml:space="preserve">В соответствии с пунктом 1.18 абзац 3 перечня поручений Президента РФ от 08.12.2015 № Пр-2508 и подпункта «б» пункта 18 поручения  Председателя Правительства Российской Федерации Д.А. Медведева от 12.12.2015 № ДМ-П13-8410 ключевой задачей является обеспечение поэтапного доступа СО НКО, осуществляющих деятельность в социальной сфере, к бюджетным средствам, выделяемым на предоставление социальных услуг населению, исходя из целесообразности доведения им до 10 процентов средств, предусмотренных на реализацию соответствующих программ субъектов Российской Федерации и муниципальных образований. </w:t>
      </w:r>
    </w:p>
    <w:p w:rsid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xml:space="preserve">Для достижения указанных эффектов в </w:t>
      </w:r>
      <w:r w:rsidR="00834C9A">
        <w:rPr>
          <w:rFonts w:ascii="Arial" w:eastAsia="Calibri" w:hAnsi="Arial" w:cs="Arial"/>
          <w:lang w:eastAsia="en-US"/>
        </w:rPr>
        <w:t>Шушенском</w:t>
      </w:r>
      <w:r w:rsidRPr="0014278C">
        <w:rPr>
          <w:rFonts w:ascii="Arial" w:eastAsia="Calibri" w:hAnsi="Arial" w:cs="Arial"/>
          <w:lang w:eastAsia="en-US"/>
        </w:rPr>
        <w:t xml:space="preserve"> районе при администрации </w:t>
      </w:r>
      <w:r w:rsidR="00834C9A">
        <w:rPr>
          <w:rFonts w:ascii="Arial" w:eastAsia="Calibri" w:hAnsi="Arial" w:cs="Arial"/>
          <w:lang w:eastAsia="en-US"/>
        </w:rPr>
        <w:t>Шушенского</w:t>
      </w:r>
      <w:r w:rsidRPr="0014278C">
        <w:rPr>
          <w:rFonts w:ascii="Arial" w:eastAsia="Calibri" w:hAnsi="Arial" w:cs="Arial"/>
          <w:lang w:eastAsia="en-US"/>
        </w:rPr>
        <w:t xml:space="preserve"> района создана рабочая группа по организации доступа негосударственных организаций к предоставлению услуг в социальной сфере, утвержден План мероприятий («дорожная карта») «</w:t>
      </w:r>
      <w:r w:rsidR="00834C9A">
        <w:rPr>
          <w:rFonts w:ascii="Arial" w:eastAsia="Calibri" w:hAnsi="Arial" w:cs="Arial"/>
          <w:lang w:eastAsia="en-US"/>
        </w:rPr>
        <w:t>По формированию комплексной поддержки СО НКО и обеспечению доступа СО НКО к предоставлению услуг в социальной сфере на 2019-2020 гг</w:t>
      </w:r>
      <w:r w:rsidRPr="0014278C">
        <w:rPr>
          <w:rFonts w:ascii="Arial" w:eastAsia="Calibri" w:hAnsi="Arial" w:cs="Arial"/>
          <w:lang w:eastAsia="en-US"/>
        </w:rPr>
        <w:t xml:space="preserve"> на территории </w:t>
      </w:r>
      <w:r w:rsidR="00834C9A">
        <w:rPr>
          <w:rFonts w:ascii="Arial" w:eastAsia="Calibri" w:hAnsi="Arial" w:cs="Arial"/>
          <w:lang w:eastAsia="en-US"/>
        </w:rPr>
        <w:t xml:space="preserve">Шушенского </w:t>
      </w:r>
      <w:r w:rsidRPr="0014278C">
        <w:rPr>
          <w:rFonts w:ascii="Arial" w:eastAsia="Calibri" w:hAnsi="Arial" w:cs="Arial"/>
          <w:lang w:eastAsia="en-US"/>
        </w:rPr>
        <w:t>района</w:t>
      </w:r>
      <w:r w:rsidR="00834C9A">
        <w:rPr>
          <w:rFonts w:ascii="Arial" w:eastAsia="Calibri" w:hAnsi="Arial" w:cs="Arial"/>
          <w:lang w:eastAsia="en-US"/>
        </w:rPr>
        <w:t>»</w:t>
      </w:r>
      <w:r w:rsidRPr="0014278C">
        <w:rPr>
          <w:rFonts w:ascii="Arial" w:eastAsia="Calibri" w:hAnsi="Arial" w:cs="Arial"/>
          <w:lang w:eastAsia="en-US"/>
        </w:rPr>
        <w:t>.</w:t>
      </w:r>
    </w:p>
    <w:p w:rsidR="001103F8" w:rsidRDefault="000B7365" w:rsidP="0014278C">
      <w:pPr>
        <w:autoSpaceDE w:val="0"/>
        <w:autoSpaceDN w:val="0"/>
        <w:adjustRightInd w:val="0"/>
        <w:ind w:firstLine="540"/>
        <w:jc w:val="both"/>
        <w:rPr>
          <w:rFonts w:ascii="Arial" w:eastAsia="Calibri" w:hAnsi="Arial" w:cs="Arial"/>
          <w:lang w:eastAsia="en-US"/>
        </w:rPr>
      </w:pPr>
      <w:r w:rsidRPr="000B7365">
        <w:rPr>
          <w:rFonts w:ascii="Arial" w:eastAsia="Calibri" w:hAnsi="Arial" w:cs="Arial"/>
          <w:lang w:eastAsia="en-US"/>
        </w:rPr>
        <w:t xml:space="preserve">В результате в </w:t>
      </w:r>
      <w:r>
        <w:rPr>
          <w:rFonts w:ascii="Arial" w:eastAsia="Calibri" w:hAnsi="Arial" w:cs="Arial"/>
          <w:lang w:eastAsia="en-US"/>
        </w:rPr>
        <w:t>Шушенском</w:t>
      </w:r>
      <w:r w:rsidRPr="000B7365">
        <w:rPr>
          <w:rFonts w:ascii="Arial" w:eastAsia="Calibri" w:hAnsi="Arial" w:cs="Arial"/>
          <w:lang w:eastAsia="en-US"/>
        </w:rPr>
        <w:t xml:space="preserve"> районе начата политика модернизации социальной сферы, которая уже закреплена в НПА муниципального образования: </w:t>
      </w:r>
    </w:p>
    <w:p w:rsidR="000B7365" w:rsidRDefault="00315629" w:rsidP="0014278C">
      <w:pPr>
        <w:autoSpaceDE w:val="0"/>
        <w:autoSpaceDN w:val="0"/>
        <w:adjustRightInd w:val="0"/>
        <w:ind w:firstLine="540"/>
        <w:jc w:val="both"/>
        <w:rPr>
          <w:rFonts w:ascii="Arial" w:eastAsia="Calibri" w:hAnsi="Arial" w:cs="Arial"/>
          <w:lang w:eastAsia="en-US"/>
        </w:rPr>
      </w:pPr>
      <w:r>
        <w:rPr>
          <w:rFonts w:ascii="Arial" w:eastAsia="Calibri" w:hAnsi="Arial" w:cs="Arial"/>
          <w:lang w:eastAsia="en-US"/>
        </w:rPr>
        <w:t>- оп</w:t>
      </w:r>
      <w:r w:rsidR="00866231">
        <w:rPr>
          <w:rFonts w:ascii="Arial" w:eastAsia="Calibri" w:hAnsi="Arial" w:cs="Arial"/>
          <w:lang w:eastAsia="en-US"/>
        </w:rPr>
        <w:t xml:space="preserve">ределен </w:t>
      </w:r>
      <w:r>
        <w:rPr>
          <w:rFonts w:ascii="Arial" w:eastAsia="Calibri" w:hAnsi="Arial" w:cs="Arial"/>
          <w:lang w:eastAsia="en-US"/>
        </w:rPr>
        <w:t>уполномоченный орган и должностное лицо, ответственный за координацию деятельности по развитию социальной сфера (Распоряжение администрации Шушенского района №</w:t>
      </w:r>
      <w:r w:rsidR="001103F8">
        <w:rPr>
          <w:rFonts w:ascii="Arial" w:eastAsia="Calibri" w:hAnsi="Arial" w:cs="Arial"/>
          <w:lang w:eastAsia="en-US"/>
        </w:rPr>
        <w:t xml:space="preserve"> </w:t>
      </w:r>
      <w:r>
        <w:rPr>
          <w:rFonts w:ascii="Arial" w:eastAsia="Calibri" w:hAnsi="Arial" w:cs="Arial"/>
          <w:lang w:eastAsia="en-US"/>
        </w:rPr>
        <w:t>02-р от 10.01.2019 г.)</w:t>
      </w:r>
      <w:r w:rsidR="001103F8" w:rsidRPr="001103F8">
        <w:rPr>
          <w:rFonts w:ascii="Arial" w:eastAsia="Calibri" w:hAnsi="Arial" w:cs="Arial"/>
          <w:lang w:eastAsia="en-US"/>
        </w:rPr>
        <w:t xml:space="preserve"> </w:t>
      </w:r>
      <w:r w:rsidR="001103F8">
        <w:rPr>
          <w:rFonts w:ascii="Arial" w:eastAsia="Calibri" w:hAnsi="Arial" w:cs="Arial"/>
          <w:lang w:eastAsia="en-US"/>
        </w:rPr>
        <w:t>;</w:t>
      </w:r>
    </w:p>
    <w:p w:rsidR="00315629" w:rsidRDefault="00315629" w:rsidP="00315629">
      <w:pPr>
        <w:autoSpaceDE w:val="0"/>
        <w:autoSpaceDN w:val="0"/>
        <w:adjustRightInd w:val="0"/>
        <w:jc w:val="both"/>
        <w:rPr>
          <w:rFonts w:ascii="Arial" w:eastAsia="Calibri" w:hAnsi="Arial" w:cs="Arial"/>
          <w:lang w:eastAsia="en-US"/>
        </w:rPr>
      </w:pPr>
      <w:r>
        <w:rPr>
          <w:rFonts w:ascii="Arial" w:eastAsia="Calibri" w:hAnsi="Arial" w:cs="Arial"/>
          <w:lang w:eastAsia="en-US"/>
        </w:rPr>
        <w:t xml:space="preserve">- </w:t>
      </w:r>
      <w:r w:rsidR="00866231">
        <w:rPr>
          <w:rFonts w:ascii="Arial" w:eastAsia="Calibri" w:hAnsi="Arial" w:cs="Arial"/>
          <w:lang w:eastAsia="en-US"/>
        </w:rPr>
        <w:t>создана рабочая группа (Постановление администрации Шушенского района № 5 от 10.01.2019 «О создании рабочей группы по созданию условий по передаче услуг социальной сферы</w:t>
      </w:r>
      <w:r w:rsidR="00866231" w:rsidRPr="00866231">
        <w:rPr>
          <w:rFonts w:ascii="Arial" w:eastAsia="Calibri" w:hAnsi="Arial" w:cs="Arial"/>
          <w:lang w:eastAsia="en-US"/>
        </w:rPr>
        <w:t xml:space="preserve"> </w:t>
      </w:r>
      <w:r w:rsidR="00866231">
        <w:rPr>
          <w:rFonts w:ascii="Arial" w:eastAsia="Calibri" w:hAnsi="Arial" w:cs="Arial"/>
          <w:lang w:eastAsia="en-US"/>
        </w:rPr>
        <w:t>СО НКО»</w:t>
      </w:r>
      <w:r w:rsidR="001103F8">
        <w:rPr>
          <w:rFonts w:ascii="Arial" w:eastAsia="Calibri" w:hAnsi="Arial" w:cs="Arial"/>
          <w:lang w:eastAsia="en-US"/>
        </w:rPr>
        <w:t>;</w:t>
      </w:r>
    </w:p>
    <w:p w:rsidR="00866231" w:rsidRDefault="00866231" w:rsidP="00315629">
      <w:pPr>
        <w:autoSpaceDE w:val="0"/>
        <w:autoSpaceDN w:val="0"/>
        <w:adjustRightInd w:val="0"/>
        <w:jc w:val="both"/>
        <w:rPr>
          <w:rFonts w:ascii="Arial" w:eastAsia="Calibri" w:hAnsi="Arial" w:cs="Arial"/>
          <w:lang w:eastAsia="en-US"/>
        </w:rPr>
      </w:pPr>
      <w:r>
        <w:rPr>
          <w:rFonts w:ascii="Arial" w:eastAsia="Calibri" w:hAnsi="Arial" w:cs="Arial"/>
          <w:lang w:eastAsia="en-US"/>
        </w:rPr>
        <w:t>- актуализирован единый муниципальный реестр услуг социальной сферы и СО НКО Шушенского района на 2019 г.;</w:t>
      </w:r>
    </w:p>
    <w:p w:rsidR="00866231" w:rsidRPr="0014278C" w:rsidRDefault="00866231" w:rsidP="00315629">
      <w:pPr>
        <w:autoSpaceDE w:val="0"/>
        <w:autoSpaceDN w:val="0"/>
        <w:adjustRightInd w:val="0"/>
        <w:jc w:val="both"/>
        <w:rPr>
          <w:rFonts w:ascii="Arial" w:eastAsia="Calibri" w:hAnsi="Arial" w:cs="Arial"/>
          <w:lang w:eastAsia="en-US"/>
        </w:rPr>
      </w:pPr>
      <w:r>
        <w:rPr>
          <w:rFonts w:ascii="Arial" w:eastAsia="Calibri" w:hAnsi="Arial" w:cs="Arial"/>
          <w:lang w:eastAsia="en-US"/>
        </w:rPr>
        <w:t>-выделен функционал РЦ в отраслевых муниципальных учреждениях (отдел, сотрудник).</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Для согласованности действий в реализации муниципальных мер по обеспечению доступа негосударственных организаций к предоставлению услуг в социальной сфере необходимо учитывать интересы и требования всех субъектов процесса модернизации социальной сферы. Субъекты:</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органы местного самоуправления;</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муниципальные бюджетные учреждения;</w:t>
      </w:r>
    </w:p>
    <w:p w:rsidR="0014278C" w:rsidRPr="0014278C" w:rsidRDefault="0014278C" w:rsidP="00834C9A">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социально ориентированные некоммерческие организации;</w:t>
      </w:r>
    </w:p>
    <w:p w:rsidR="0014278C" w:rsidRPr="0014278C" w:rsidRDefault="0014278C" w:rsidP="0014278C">
      <w:pPr>
        <w:autoSpaceDE w:val="0"/>
        <w:autoSpaceDN w:val="0"/>
        <w:adjustRightInd w:val="0"/>
        <w:ind w:firstLine="540"/>
        <w:jc w:val="both"/>
        <w:rPr>
          <w:rFonts w:ascii="Arial" w:eastAsia="Calibri" w:hAnsi="Arial" w:cs="Arial"/>
          <w:lang w:eastAsia="en-US"/>
        </w:rPr>
      </w:pPr>
      <w:r w:rsidRPr="0014278C">
        <w:rPr>
          <w:rFonts w:ascii="Arial" w:eastAsia="Calibri" w:hAnsi="Arial" w:cs="Arial"/>
          <w:lang w:eastAsia="en-US"/>
        </w:rPr>
        <w:t>- муниципальный ресурсный центр.</w:t>
      </w:r>
    </w:p>
    <w:p w:rsidR="00DF08C4" w:rsidRPr="00F95678" w:rsidRDefault="00DF08C4" w:rsidP="00030FD7">
      <w:pPr>
        <w:ind w:firstLine="720"/>
        <w:jc w:val="both"/>
        <w:rPr>
          <w:rFonts w:ascii="Arial" w:hAnsi="Arial" w:cs="Arial"/>
        </w:rPr>
      </w:pPr>
      <w:r w:rsidRPr="00F95678">
        <w:rPr>
          <w:rFonts w:ascii="Arial" w:hAnsi="Arial" w:cs="Arial"/>
        </w:rPr>
        <w:t>Одн</w:t>
      </w:r>
      <w:r w:rsidR="00B22EC0" w:rsidRPr="00F95678">
        <w:rPr>
          <w:rFonts w:ascii="Arial" w:hAnsi="Arial" w:cs="Arial"/>
        </w:rPr>
        <w:t>ако</w:t>
      </w:r>
      <w:r w:rsidRPr="00F95678">
        <w:rPr>
          <w:rFonts w:ascii="Arial" w:hAnsi="Arial" w:cs="Arial"/>
        </w:rPr>
        <w:t xml:space="preserve"> в процессе создания устойчивых взаимоотношений выявлены  некоторые проблемы, решение которых позволило бы повысить эффективность участия некоммерческих организаций в реализации многих, стоящих перед органами местного самоуправления задач.</w:t>
      </w:r>
    </w:p>
    <w:p w:rsidR="00DF08C4" w:rsidRPr="00F95678" w:rsidRDefault="00DF08C4" w:rsidP="00DF08C4">
      <w:pPr>
        <w:ind w:firstLine="720"/>
        <w:jc w:val="both"/>
        <w:rPr>
          <w:rFonts w:ascii="Arial" w:hAnsi="Arial" w:cs="Arial"/>
        </w:rPr>
      </w:pPr>
      <w:r w:rsidRPr="00F95678">
        <w:rPr>
          <w:rFonts w:ascii="Arial" w:hAnsi="Arial" w:cs="Arial"/>
        </w:rPr>
        <w:t>В числе проблем можно выделить:</w:t>
      </w:r>
    </w:p>
    <w:p w:rsidR="00E77F93" w:rsidRPr="00F95678" w:rsidRDefault="00DF08C4" w:rsidP="00E77F93">
      <w:pPr>
        <w:jc w:val="both"/>
        <w:rPr>
          <w:rFonts w:ascii="Arial" w:hAnsi="Arial" w:cs="Arial"/>
        </w:rPr>
      </w:pPr>
      <w:r w:rsidRPr="00F95678">
        <w:rPr>
          <w:rFonts w:ascii="Arial" w:hAnsi="Arial" w:cs="Arial"/>
        </w:rPr>
        <w:t>- сохранение социально потребительских настроений населения, при котором некоммерческая организация, не получая поддержки органов местного самоуправления, становится неспособной достигнуть цели, ради которой была создана;</w:t>
      </w:r>
    </w:p>
    <w:p w:rsidR="00DF08C4" w:rsidRPr="00F95678" w:rsidRDefault="00DF08C4" w:rsidP="00E77F93">
      <w:pPr>
        <w:jc w:val="both"/>
        <w:rPr>
          <w:rFonts w:ascii="Arial" w:hAnsi="Arial" w:cs="Arial"/>
        </w:rPr>
      </w:pPr>
      <w:r w:rsidRPr="00F95678">
        <w:rPr>
          <w:rFonts w:ascii="Arial" w:hAnsi="Arial" w:cs="Arial"/>
        </w:rPr>
        <w:t>-отсутствие устойчивой взаимосвязи между органами местного самоуправления и некоммерческими организациями, что приводит к информационному вакууму между властью и населением;</w:t>
      </w:r>
    </w:p>
    <w:p w:rsidR="00DF08C4" w:rsidRPr="00F95678" w:rsidRDefault="00DF08C4" w:rsidP="00E77F93">
      <w:pPr>
        <w:jc w:val="both"/>
        <w:rPr>
          <w:rFonts w:ascii="Arial" w:hAnsi="Arial" w:cs="Arial"/>
        </w:rPr>
      </w:pPr>
      <w:r w:rsidRPr="00F95678">
        <w:rPr>
          <w:rFonts w:ascii="Arial" w:hAnsi="Arial" w:cs="Arial"/>
        </w:rPr>
        <w:t>-бессистемный характер взаимодействия органов местного самоуправления и некоммерческих</w:t>
      </w:r>
      <w:r w:rsidR="003B3189" w:rsidRPr="00F95678">
        <w:rPr>
          <w:rFonts w:ascii="Arial" w:hAnsi="Arial" w:cs="Arial"/>
        </w:rPr>
        <w:t xml:space="preserve"> организаций;</w:t>
      </w:r>
    </w:p>
    <w:p w:rsidR="00E77F93" w:rsidRDefault="003B3189" w:rsidP="00E77F93">
      <w:pPr>
        <w:jc w:val="both"/>
        <w:rPr>
          <w:rFonts w:ascii="Arial" w:hAnsi="Arial" w:cs="Arial"/>
        </w:rPr>
      </w:pPr>
      <w:r w:rsidRPr="00F95678">
        <w:rPr>
          <w:rFonts w:ascii="Arial" w:hAnsi="Arial" w:cs="Arial"/>
        </w:rPr>
        <w:t>-низкий уровень партнерства некоммерческих организаций в достижении совместных интересов и другие</w:t>
      </w:r>
      <w:r w:rsidR="00F623E5">
        <w:rPr>
          <w:rFonts w:ascii="Arial" w:hAnsi="Arial" w:cs="Arial"/>
        </w:rPr>
        <w:t>;</w:t>
      </w:r>
    </w:p>
    <w:p w:rsidR="00F623E5" w:rsidRPr="00F95678" w:rsidRDefault="00F623E5" w:rsidP="00E77F93">
      <w:pPr>
        <w:jc w:val="both"/>
        <w:rPr>
          <w:rFonts w:ascii="Arial" w:hAnsi="Arial" w:cs="Arial"/>
        </w:rPr>
      </w:pPr>
      <w:r>
        <w:rPr>
          <w:rFonts w:ascii="Arial" w:hAnsi="Arial" w:cs="Arial"/>
        </w:rPr>
        <w:t xml:space="preserve">-юридическая и экономическая не грамотность СО НКО. </w:t>
      </w:r>
    </w:p>
    <w:p w:rsidR="00E77F93" w:rsidRPr="00F95678" w:rsidRDefault="00E77F93" w:rsidP="004450C2">
      <w:pPr>
        <w:ind w:firstLine="720"/>
        <w:jc w:val="both"/>
        <w:rPr>
          <w:ins w:id="2" w:author="Unknown"/>
          <w:rFonts w:ascii="Arial" w:hAnsi="Arial" w:cs="Arial"/>
        </w:rPr>
      </w:pPr>
      <w:r w:rsidRPr="00F95678">
        <w:rPr>
          <w:rFonts w:ascii="Arial" w:hAnsi="Arial" w:cs="Arial"/>
        </w:rPr>
        <w:t xml:space="preserve">На данном этапе </w:t>
      </w:r>
      <w:r w:rsidR="00B60B55">
        <w:rPr>
          <w:rFonts w:ascii="Arial" w:hAnsi="Arial" w:cs="Arial"/>
        </w:rPr>
        <w:t xml:space="preserve">муниципальный </w:t>
      </w:r>
      <w:r w:rsidRPr="00F95678">
        <w:rPr>
          <w:rFonts w:ascii="Arial" w:hAnsi="Arial" w:cs="Arial"/>
        </w:rPr>
        <w:t>ресурсный центр осуществляет помощь СОНКО в регистрации объединений, информационную и консультационную поддержку в разработке грантов. Осущест</w:t>
      </w:r>
      <w:r w:rsidR="004450C2" w:rsidRPr="00F95678">
        <w:rPr>
          <w:rFonts w:ascii="Arial" w:hAnsi="Arial" w:cs="Arial"/>
        </w:rPr>
        <w:t xml:space="preserve">вляет связь между объединениями </w:t>
      </w:r>
      <w:r w:rsidR="0014278C">
        <w:rPr>
          <w:rFonts w:ascii="Arial" w:hAnsi="Arial" w:cs="Arial"/>
        </w:rPr>
        <w:t xml:space="preserve">и </w:t>
      </w:r>
      <w:r w:rsidRPr="00F95678">
        <w:rPr>
          <w:rFonts w:ascii="Arial" w:hAnsi="Arial" w:cs="Arial"/>
        </w:rPr>
        <w:t xml:space="preserve">муниципалитетом. </w:t>
      </w:r>
      <w:r w:rsidR="00F623E5">
        <w:rPr>
          <w:rFonts w:ascii="Arial" w:hAnsi="Arial" w:cs="Arial"/>
        </w:rPr>
        <w:t xml:space="preserve">Помогает повысить свою грамотность в юридическом и экономическом плане, с помощью мероприятий по повышению квалификаций для руководителей и бухгалтеров СО НКО Шушенского района. </w:t>
      </w:r>
    </w:p>
    <w:p w:rsidR="00E77F93" w:rsidRPr="00F95678" w:rsidRDefault="00E77F93" w:rsidP="00E77F93">
      <w:pPr>
        <w:adjustRightInd w:val="0"/>
        <w:ind w:firstLine="708"/>
        <w:jc w:val="both"/>
        <w:rPr>
          <w:rFonts w:ascii="Arial" w:hAnsi="Arial" w:cs="Arial"/>
        </w:rPr>
      </w:pPr>
      <w:r w:rsidRPr="00F95678">
        <w:rPr>
          <w:rFonts w:ascii="Arial" w:hAnsi="Arial" w:cs="Arial"/>
          <w:color w:val="000000"/>
        </w:rPr>
        <w:t>Реализация программы будет способствовать концентрации и эффективному использованию финансовых, социальных ресурсов в ц</w:t>
      </w:r>
      <w:r w:rsidRPr="00F95678">
        <w:rPr>
          <w:rFonts w:ascii="Arial" w:hAnsi="Arial" w:cs="Arial"/>
          <w:color w:val="000000"/>
        </w:rPr>
        <w:t>е</w:t>
      </w:r>
      <w:r w:rsidRPr="00F95678">
        <w:rPr>
          <w:rFonts w:ascii="Arial" w:hAnsi="Arial" w:cs="Arial"/>
          <w:color w:val="000000"/>
        </w:rPr>
        <w:t>лях решения  вышеуказанных проблем.</w:t>
      </w:r>
      <w:r w:rsidRPr="00F95678">
        <w:rPr>
          <w:rFonts w:ascii="Arial" w:hAnsi="Arial" w:cs="Arial"/>
        </w:rPr>
        <w:t xml:space="preserve"> Настоящая программа обеспечит преемственность достигнутых на сегодня основных форм взаимодействия и сотрудничества социально ориентированных некоммерческих организаций с органами местного самоуправления, даст дополнительный импульс некоммерческим организациям, обеспечит выход системы финансовой поддержки социально ориентированных некоммерческих организаци</w:t>
      </w:r>
      <w:r w:rsidR="00071D4D">
        <w:rPr>
          <w:rFonts w:ascii="Arial" w:hAnsi="Arial" w:cs="Arial"/>
        </w:rPr>
        <w:t>й на новый качественный уровень</w:t>
      </w:r>
      <w:r w:rsidR="00071D4D" w:rsidRPr="005052FC">
        <w:rPr>
          <w:rFonts w:ascii="Arial" w:hAnsi="Arial" w:cs="Arial"/>
        </w:rPr>
        <w:t xml:space="preserve">, в районе в результате появятся 3 новых  </w:t>
      </w:r>
      <w:r w:rsidR="00B763CD" w:rsidRPr="005052FC">
        <w:rPr>
          <w:rFonts w:ascii="Arial" w:hAnsi="Arial" w:cs="Arial"/>
        </w:rPr>
        <w:t xml:space="preserve">СО </w:t>
      </w:r>
      <w:r w:rsidR="00071D4D" w:rsidRPr="005052FC">
        <w:rPr>
          <w:rFonts w:ascii="Arial" w:hAnsi="Arial" w:cs="Arial"/>
        </w:rPr>
        <w:t>НКО.</w:t>
      </w:r>
      <w:r w:rsidRPr="00F95678">
        <w:rPr>
          <w:rFonts w:ascii="Arial" w:hAnsi="Arial" w:cs="Arial"/>
        </w:rPr>
        <w:t xml:space="preserve"> Такое взаимодействие укрепит доверие со стороны граждан к органам местного самоуправления, занимающимся решением социальных проблем. Одновременно органы местного самоуправления получат возможность более оперативно получать информацию и реагировать на животрепещущие проблемы населения.</w:t>
      </w:r>
    </w:p>
    <w:p w:rsidR="00E77F93" w:rsidRPr="00F95678" w:rsidRDefault="00E77F93" w:rsidP="00E77F93">
      <w:pPr>
        <w:ind w:firstLine="360"/>
        <w:jc w:val="both"/>
        <w:rPr>
          <w:rFonts w:ascii="Arial" w:hAnsi="Arial" w:cs="Arial"/>
        </w:rPr>
      </w:pPr>
      <w:r w:rsidRPr="00F95678">
        <w:rPr>
          <w:rFonts w:ascii="Arial" w:hAnsi="Arial" w:cs="Arial"/>
        </w:rPr>
        <w:t>Применение программно-целевого метода позволит обеспечить комплексное урегулирование наиболее острых и проблемных вопросов на осн</w:t>
      </w:r>
      <w:r w:rsidRPr="00F95678">
        <w:rPr>
          <w:rFonts w:ascii="Arial" w:hAnsi="Arial" w:cs="Arial"/>
        </w:rPr>
        <w:t>о</w:t>
      </w:r>
      <w:r w:rsidRPr="00F95678">
        <w:rPr>
          <w:rFonts w:ascii="Arial" w:hAnsi="Arial" w:cs="Arial"/>
        </w:rPr>
        <w:t>ве:</w:t>
      </w:r>
    </w:p>
    <w:p w:rsidR="00E77F93" w:rsidRPr="00F95678" w:rsidRDefault="00E77F93" w:rsidP="00E77F93">
      <w:pPr>
        <w:numPr>
          <w:ilvl w:val="0"/>
          <w:numId w:val="1"/>
        </w:numPr>
        <w:jc w:val="both"/>
        <w:rPr>
          <w:rFonts w:ascii="Arial" w:hAnsi="Arial" w:cs="Arial"/>
        </w:rPr>
      </w:pPr>
      <w:r w:rsidRPr="00F95678">
        <w:rPr>
          <w:rFonts w:ascii="Arial" w:hAnsi="Arial" w:cs="Arial"/>
        </w:rPr>
        <w:t>определения целей, задач, состава мероприятий и запланированных результатов;</w:t>
      </w:r>
    </w:p>
    <w:p w:rsidR="00E77F93" w:rsidRPr="00F95678" w:rsidRDefault="00E77F93" w:rsidP="00E77F93">
      <w:pPr>
        <w:numPr>
          <w:ilvl w:val="0"/>
          <w:numId w:val="1"/>
        </w:numPr>
        <w:jc w:val="both"/>
        <w:rPr>
          <w:rFonts w:ascii="Arial" w:hAnsi="Arial" w:cs="Arial"/>
        </w:rPr>
      </w:pPr>
      <w:r w:rsidRPr="00F95678">
        <w:rPr>
          <w:rFonts w:ascii="Arial" w:hAnsi="Arial" w:cs="Arial"/>
        </w:rPr>
        <w:t>концентрации ресурсов на реализации программных мероприятий.</w:t>
      </w:r>
    </w:p>
    <w:p w:rsidR="00E77F93" w:rsidRPr="00F95678" w:rsidRDefault="00E77F93" w:rsidP="00E77F93">
      <w:pPr>
        <w:ind w:firstLine="360"/>
        <w:jc w:val="both"/>
        <w:rPr>
          <w:rFonts w:ascii="Arial" w:hAnsi="Arial" w:cs="Arial"/>
          <w:b/>
        </w:rPr>
      </w:pPr>
      <w:r w:rsidRPr="00F95678">
        <w:rPr>
          <w:rFonts w:ascii="Arial" w:hAnsi="Arial" w:cs="Arial"/>
        </w:rPr>
        <w:t>Правового обоснования не требуется.</w:t>
      </w:r>
    </w:p>
    <w:p w:rsidR="00E77F93" w:rsidRPr="00F95678" w:rsidRDefault="00E77F93" w:rsidP="00F27926">
      <w:pPr>
        <w:rPr>
          <w:rFonts w:ascii="Arial" w:hAnsi="Arial" w:cs="Arial"/>
          <w:b/>
        </w:rPr>
      </w:pPr>
    </w:p>
    <w:p w:rsidR="00527E3A" w:rsidRPr="00D0191C" w:rsidRDefault="00527E3A" w:rsidP="00E77F93">
      <w:pPr>
        <w:autoSpaceDE w:val="0"/>
        <w:autoSpaceDN w:val="0"/>
        <w:adjustRightInd w:val="0"/>
        <w:ind w:firstLine="540"/>
        <w:jc w:val="center"/>
        <w:outlineLvl w:val="2"/>
        <w:rPr>
          <w:rFonts w:ascii="Arial" w:hAnsi="Arial" w:cs="Arial"/>
        </w:rPr>
      </w:pPr>
      <w:r w:rsidRPr="00D0191C">
        <w:rPr>
          <w:rFonts w:ascii="Arial" w:hAnsi="Arial" w:cs="Arial"/>
        </w:rPr>
        <w:t xml:space="preserve">3. Приоритеты и цели социально-экономического развития деятельности СО НКО на территории Шушенского района, описание основных целей и задач программы, прогноз развития деятельности  </w:t>
      </w:r>
    </w:p>
    <w:p w:rsidR="00E77F93" w:rsidRDefault="00C95C96" w:rsidP="00E77F93">
      <w:pPr>
        <w:autoSpaceDE w:val="0"/>
        <w:autoSpaceDN w:val="0"/>
        <w:adjustRightInd w:val="0"/>
        <w:ind w:firstLine="540"/>
        <w:jc w:val="center"/>
        <w:outlineLvl w:val="2"/>
        <w:rPr>
          <w:rFonts w:ascii="Arial" w:hAnsi="Arial" w:cs="Arial"/>
        </w:rPr>
      </w:pPr>
      <w:r w:rsidRPr="00D0191C">
        <w:rPr>
          <w:rFonts w:ascii="Arial" w:hAnsi="Arial" w:cs="Arial"/>
        </w:rPr>
        <w:t>СО НКО на территории района</w:t>
      </w:r>
    </w:p>
    <w:p w:rsidR="00BD66FB" w:rsidRPr="00D0191C" w:rsidRDefault="00BD66FB" w:rsidP="00E77F93">
      <w:pPr>
        <w:autoSpaceDE w:val="0"/>
        <w:autoSpaceDN w:val="0"/>
        <w:adjustRightInd w:val="0"/>
        <w:ind w:firstLine="540"/>
        <w:jc w:val="center"/>
        <w:outlineLvl w:val="2"/>
        <w:rPr>
          <w:rFonts w:ascii="Arial" w:hAnsi="Arial" w:cs="Arial"/>
        </w:rPr>
      </w:pPr>
    </w:p>
    <w:p w:rsidR="00F17405" w:rsidRDefault="00F17405" w:rsidP="00F17405">
      <w:pPr>
        <w:pStyle w:val="ConsPlusNormal"/>
        <w:jc w:val="both"/>
        <w:rPr>
          <w:sz w:val="24"/>
          <w:szCs w:val="24"/>
        </w:rPr>
      </w:pPr>
      <w:r w:rsidRPr="00F17405">
        <w:rPr>
          <w:sz w:val="24"/>
          <w:szCs w:val="24"/>
        </w:rPr>
        <w:t>Основными приоритетами в сфере содействия развитию гражданского общества являются повышение социальной мобильности и гражданской активности уже существующих некоммерческих организаций и стимулирование активных общественных сообществ сельских территорий к юридическому оформлению своего статуса</w:t>
      </w:r>
      <w:r w:rsidR="008D3918">
        <w:rPr>
          <w:sz w:val="24"/>
          <w:szCs w:val="24"/>
        </w:rPr>
        <w:t>, объединение усилий всех секторов общества и направление их на решение местных проблем, создание доступной каждому жителю Шушенского района системы связи со структурами местной власти.</w:t>
      </w:r>
    </w:p>
    <w:p w:rsidR="00F17405" w:rsidRDefault="00936109" w:rsidP="00660622">
      <w:pPr>
        <w:jc w:val="both"/>
      </w:pPr>
      <w:r>
        <w:t xml:space="preserve">            </w:t>
      </w:r>
      <w:r w:rsidR="008D3918">
        <w:rPr>
          <w:rFonts w:ascii="Arial" w:hAnsi="Arial" w:cs="Arial"/>
        </w:rPr>
        <w:t>В о</w:t>
      </w:r>
      <w:r w:rsidRPr="00922AE7">
        <w:rPr>
          <w:rFonts w:ascii="Arial" w:hAnsi="Arial" w:cs="Arial"/>
        </w:rPr>
        <w:t>сновных направлениях стратегии социально-экономического развития муниципального образования Шушенского района до 2030 года, утвержденной главой администрации Шушенского района, основн</w:t>
      </w:r>
      <w:r w:rsidR="006E53C9">
        <w:rPr>
          <w:rFonts w:ascii="Arial" w:hAnsi="Arial" w:cs="Arial"/>
        </w:rPr>
        <w:t>ая</w:t>
      </w:r>
      <w:r w:rsidRPr="00922AE7">
        <w:rPr>
          <w:rFonts w:ascii="Arial" w:hAnsi="Arial" w:cs="Arial"/>
        </w:rPr>
        <w:t xml:space="preserve"> стратегическ</w:t>
      </w:r>
      <w:r w:rsidR="006E53C9">
        <w:rPr>
          <w:rFonts w:ascii="Arial" w:hAnsi="Arial" w:cs="Arial"/>
        </w:rPr>
        <w:t>ая</w:t>
      </w:r>
      <w:r w:rsidRPr="00922AE7">
        <w:rPr>
          <w:rFonts w:ascii="Arial" w:hAnsi="Arial" w:cs="Arial"/>
        </w:rPr>
        <w:t xml:space="preserve"> цел</w:t>
      </w:r>
      <w:r w:rsidR="006E53C9">
        <w:rPr>
          <w:rFonts w:ascii="Arial" w:hAnsi="Arial" w:cs="Arial"/>
        </w:rPr>
        <w:t>ь</w:t>
      </w:r>
      <w:r w:rsidRPr="00922AE7">
        <w:rPr>
          <w:rFonts w:ascii="Arial" w:hAnsi="Arial" w:cs="Arial"/>
        </w:rPr>
        <w:t xml:space="preserve"> </w:t>
      </w:r>
      <w:r w:rsidR="006E53C9">
        <w:rPr>
          <w:rFonts w:ascii="Arial" w:hAnsi="Arial" w:cs="Arial"/>
        </w:rPr>
        <w:t>р</w:t>
      </w:r>
      <w:r w:rsidR="006E53C9" w:rsidRPr="006E53C9">
        <w:rPr>
          <w:rFonts w:ascii="Arial" w:hAnsi="Arial" w:cs="Arial"/>
        </w:rPr>
        <w:t xml:space="preserve">азвитие общественного самоуправления, за счет эффективного вовлечения населения, бизнеса, некоммерческого сектора в </w:t>
      </w:r>
      <w:r w:rsidR="006E53C9">
        <w:rPr>
          <w:rFonts w:ascii="Arial" w:hAnsi="Arial" w:cs="Arial"/>
        </w:rPr>
        <w:t>решение насущных проблем района.</w:t>
      </w:r>
      <w:r w:rsidR="00660622">
        <w:rPr>
          <w:rFonts w:ascii="Arial" w:hAnsi="Arial" w:cs="Arial"/>
        </w:rPr>
        <w:t xml:space="preserve"> </w:t>
      </w:r>
      <w:r w:rsidR="00F17405" w:rsidRPr="00660622">
        <w:rPr>
          <w:rFonts w:ascii="Arial" w:hAnsi="Arial" w:cs="Arial"/>
        </w:rPr>
        <w:t>Реализаци</w:t>
      </w:r>
      <w:r w:rsidR="00C70364" w:rsidRPr="00660622">
        <w:rPr>
          <w:rFonts w:ascii="Arial" w:hAnsi="Arial" w:cs="Arial"/>
        </w:rPr>
        <w:t xml:space="preserve">я </w:t>
      </w:r>
      <w:r w:rsidR="00F17405" w:rsidRPr="00660622">
        <w:rPr>
          <w:rFonts w:ascii="Arial" w:hAnsi="Arial" w:cs="Arial"/>
        </w:rPr>
        <w:t>программы направлена на достижение следующих задач:</w:t>
      </w:r>
    </w:p>
    <w:p w:rsidR="007A20B9" w:rsidRDefault="007A20B9" w:rsidP="007A20B9">
      <w:pPr>
        <w:pStyle w:val="ConsPlusNormal"/>
        <w:ind w:firstLine="0"/>
        <w:jc w:val="both"/>
        <w:rPr>
          <w:sz w:val="24"/>
          <w:szCs w:val="24"/>
        </w:rPr>
      </w:pPr>
      <w:r w:rsidRPr="00F17405">
        <w:rPr>
          <w:sz w:val="24"/>
          <w:szCs w:val="24"/>
        </w:rPr>
        <w:t xml:space="preserve">- повышение уровня информированности населения </w:t>
      </w:r>
      <w:r>
        <w:rPr>
          <w:sz w:val="24"/>
          <w:szCs w:val="24"/>
        </w:rPr>
        <w:t>Шушенского</w:t>
      </w:r>
      <w:r w:rsidRPr="00F17405">
        <w:rPr>
          <w:sz w:val="24"/>
          <w:szCs w:val="24"/>
        </w:rPr>
        <w:t xml:space="preserve"> района о деятельности социально ориентированных некоммерческих организаций</w:t>
      </w:r>
      <w:r>
        <w:rPr>
          <w:sz w:val="24"/>
          <w:szCs w:val="24"/>
        </w:rPr>
        <w:t>;</w:t>
      </w:r>
    </w:p>
    <w:p w:rsidR="006E53C9" w:rsidRPr="006E53C9" w:rsidRDefault="006E53C9" w:rsidP="007A20B9">
      <w:pPr>
        <w:pStyle w:val="ConsPlusNormal"/>
        <w:ind w:firstLine="0"/>
        <w:jc w:val="both"/>
        <w:rPr>
          <w:sz w:val="24"/>
          <w:szCs w:val="24"/>
        </w:rPr>
      </w:pPr>
      <w:r w:rsidRPr="006E53C9">
        <w:rPr>
          <w:sz w:val="24"/>
          <w:szCs w:val="24"/>
        </w:rPr>
        <w:t xml:space="preserve">- оказание поддержки СО НКО, осуществляющим деятельность </w:t>
      </w:r>
      <w:r w:rsidR="007A20B9">
        <w:rPr>
          <w:sz w:val="24"/>
          <w:szCs w:val="24"/>
        </w:rPr>
        <w:t>на территории Шушенского района.</w:t>
      </w:r>
    </w:p>
    <w:p w:rsidR="007A20B9" w:rsidRDefault="00F17405" w:rsidP="007A20B9">
      <w:pPr>
        <w:pStyle w:val="ConsPlusNormal"/>
        <w:ind w:firstLine="0"/>
        <w:jc w:val="both"/>
        <w:rPr>
          <w:sz w:val="24"/>
          <w:szCs w:val="24"/>
        </w:rPr>
      </w:pPr>
      <w:r>
        <w:rPr>
          <w:sz w:val="24"/>
          <w:szCs w:val="24"/>
        </w:rPr>
        <w:t>П</w:t>
      </w:r>
      <w:r w:rsidRPr="00F17405">
        <w:rPr>
          <w:sz w:val="24"/>
          <w:szCs w:val="24"/>
        </w:rPr>
        <w:t>рограмма должна обеспечить:</w:t>
      </w:r>
      <w:r w:rsidR="007A20B9" w:rsidRPr="007A20B9">
        <w:rPr>
          <w:sz w:val="24"/>
          <w:szCs w:val="24"/>
        </w:rPr>
        <w:t xml:space="preserve"> </w:t>
      </w:r>
    </w:p>
    <w:p w:rsidR="007A20B9" w:rsidRPr="00F17405" w:rsidRDefault="007A20B9" w:rsidP="007A20B9">
      <w:pPr>
        <w:pStyle w:val="ConsPlusNormal"/>
        <w:ind w:firstLine="0"/>
        <w:jc w:val="both"/>
        <w:rPr>
          <w:sz w:val="24"/>
          <w:szCs w:val="24"/>
        </w:rPr>
      </w:pPr>
      <w:r>
        <w:rPr>
          <w:sz w:val="24"/>
          <w:szCs w:val="24"/>
        </w:rPr>
        <w:t xml:space="preserve">- </w:t>
      </w:r>
      <w:r w:rsidR="00272BDB" w:rsidRPr="00272BDB">
        <w:rPr>
          <w:color w:val="000000"/>
          <w:sz w:val="24"/>
          <w:szCs w:val="24"/>
          <w:shd w:val="clear" w:color="auto" w:fill="FFFFFF"/>
        </w:rPr>
        <w:t xml:space="preserve">повышение информированности СОНКО </w:t>
      </w:r>
      <w:r w:rsidR="005E63C2">
        <w:rPr>
          <w:color w:val="000000"/>
          <w:sz w:val="24"/>
          <w:szCs w:val="24"/>
          <w:shd w:val="clear" w:color="auto" w:fill="FFFFFF"/>
        </w:rPr>
        <w:t xml:space="preserve">осуществляющих деятельность на территории </w:t>
      </w:r>
      <w:r w:rsidR="00272BDB" w:rsidRPr="00272BDB">
        <w:rPr>
          <w:color w:val="000000"/>
          <w:sz w:val="24"/>
          <w:szCs w:val="24"/>
          <w:shd w:val="clear" w:color="auto" w:fill="FFFFFF"/>
        </w:rPr>
        <w:t>Шушенского района в решении актуальных социальных проблем</w:t>
      </w:r>
      <w:r w:rsidRPr="00F17405">
        <w:rPr>
          <w:sz w:val="24"/>
          <w:szCs w:val="24"/>
        </w:rPr>
        <w:t>;</w:t>
      </w:r>
    </w:p>
    <w:p w:rsidR="00F17405" w:rsidRDefault="007A20B9" w:rsidP="007A20B9">
      <w:pPr>
        <w:pStyle w:val="ConsPlusNormal"/>
        <w:ind w:firstLine="0"/>
        <w:jc w:val="both"/>
        <w:rPr>
          <w:sz w:val="24"/>
          <w:szCs w:val="24"/>
        </w:rPr>
      </w:pPr>
      <w:r>
        <w:rPr>
          <w:sz w:val="24"/>
          <w:szCs w:val="24"/>
        </w:rPr>
        <w:t xml:space="preserve">- </w:t>
      </w:r>
      <w:r w:rsidR="002236FA" w:rsidRPr="002236FA">
        <w:rPr>
          <w:color w:val="000000"/>
          <w:sz w:val="24"/>
          <w:szCs w:val="24"/>
          <w:shd w:val="clear" w:color="auto" w:fill="FFFFFF"/>
        </w:rPr>
        <w:t>содействие в предоставлении имущественной поддержки СОНКО, осуществляющим свою деятельность на территории Шушенского района</w:t>
      </w:r>
      <w:r>
        <w:rPr>
          <w:sz w:val="24"/>
          <w:szCs w:val="24"/>
        </w:rPr>
        <w:t>;</w:t>
      </w:r>
    </w:p>
    <w:p w:rsidR="007A20B9" w:rsidRPr="00F17405" w:rsidRDefault="007A20B9" w:rsidP="007A20B9">
      <w:pPr>
        <w:pStyle w:val="ConsPlusNormal"/>
        <w:ind w:firstLine="0"/>
        <w:jc w:val="both"/>
        <w:rPr>
          <w:sz w:val="24"/>
          <w:szCs w:val="24"/>
        </w:rPr>
      </w:pPr>
      <w:r w:rsidRPr="00E319E7">
        <w:t xml:space="preserve">- </w:t>
      </w:r>
      <w:r w:rsidRPr="007A20B9">
        <w:rPr>
          <w:sz w:val="24"/>
          <w:szCs w:val="24"/>
        </w:rPr>
        <w:t>повышение образовательного уровня,</w:t>
      </w:r>
      <w:r>
        <w:t xml:space="preserve"> </w:t>
      </w:r>
      <w:r w:rsidRPr="00E319E7">
        <w:rPr>
          <w:sz w:val="24"/>
          <w:szCs w:val="24"/>
        </w:rPr>
        <w:t>квалификации руководителей и членов</w:t>
      </w:r>
      <w:r w:rsidRPr="00E319E7">
        <w:t xml:space="preserve"> </w:t>
      </w:r>
      <w:r w:rsidRPr="00DF6D77">
        <w:rPr>
          <w:sz w:val="24"/>
          <w:szCs w:val="24"/>
        </w:rPr>
        <w:t>СО НКО</w:t>
      </w:r>
      <w:r>
        <w:t>;</w:t>
      </w:r>
    </w:p>
    <w:p w:rsidR="00F17405" w:rsidRPr="00F17405" w:rsidRDefault="00F17405" w:rsidP="00F17405">
      <w:pPr>
        <w:pStyle w:val="ConsPlusNormal"/>
        <w:ind w:firstLine="0"/>
        <w:jc w:val="both"/>
        <w:rPr>
          <w:sz w:val="24"/>
          <w:szCs w:val="24"/>
        </w:rPr>
      </w:pPr>
      <w:r>
        <w:rPr>
          <w:sz w:val="24"/>
          <w:szCs w:val="24"/>
        </w:rPr>
        <w:t xml:space="preserve">- </w:t>
      </w:r>
      <w:r w:rsidRPr="00F17405">
        <w:rPr>
          <w:sz w:val="24"/>
          <w:szCs w:val="24"/>
        </w:rPr>
        <w:t>развитие взаимодействия социально ориентированных некоммерческих организаций, исполнительной власти, бизнеса, призванных содействовать реализации программ р</w:t>
      </w:r>
      <w:r w:rsidR="007A20B9">
        <w:rPr>
          <w:sz w:val="24"/>
          <w:szCs w:val="24"/>
        </w:rPr>
        <w:t>азвития территорий.</w:t>
      </w:r>
    </w:p>
    <w:p w:rsidR="00E77F93" w:rsidRPr="00F95678" w:rsidRDefault="00E77F93" w:rsidP="004450C2">
      <w:pPr>
        <w:ind w:firstLine="708"/>
        <w:jc w:val="both"/>
        <w:rPr>
          <w:rFonts w:ascii="Arial" w:hAnsi="Arial" w:cs="Arial"/>
        </w:rPr>
      </w:pPr>
      <w:r w:rsidRPr="00F95678">
        <w:rPr>
          <w:rFonts w:ascii="Arial" w:hAnsi="Arial" w:cs="Arial"/>
        </w:rPr>
        <w:t>Выбор программных мероприятий обусловлен необходимостью решения проблем, обозначенных в разделе программы «</w:t>
      </w:r>
      <w:r w:rsidR="00660622" w:rsidRPr="00A6763E">
        <w:rPr>
          <w:rFonts w:ascii="Arial" w:hAnsi="Arial" w:cs="Arial"/>
        </w:rPr>
        <w:t>Характеристика текущего состояния деятельности социально ориентированных  некоммерческих организаций в Шушенском районе, анализ социальных, финансово-экономических и прочих рисков реализации программы</w:t>
      </w:r>
      <w:r w:rsidR="00660622">
        <w:rPr>
          <w:rFonts w:ascii="Arial" w:hAnsi="Arial" w:cs="Arial"/>
        </w:rPr>
        <w:t>»</w:t>
      </w:r>
      <w:r w:rsidR="00C70364">
        <w:rPr>
          <w:rFonts w:ascii="Arial" w:hAnsi="Arial" w:cs="Arial"/>
        </w:rPr>
        <w:t xml:space="preserve"> и </w:t>
      </w:r>
      <w:r w:rsidRPr="00F95678">
        <w:rPr>
          <w:rFonts w:ascii="Arial" w:hAnsi="Arial" w:cs="Arial"/>
        </w:rPr>
        <w:t>необходимостью системной работы с социально ориентированными некоммерческими организациями.</w:t>
      </w:r>
    </w:p>
    <w:p w:rsidR="00E77F93" w:rsidRPr="00F95678" w:rsidRDefault="00E77F93" w:rsidP="00E00F9C">
      <w:pPr>
        <w:jc w:val="both"/>
        <w:rPr>
          <w:rFonts w:ascii="Arial" w:hAnsi="Arial" w:cs="Arial"/>
        </w:rPr>
      </w:pPr>
      <w:r w:rsidRPr="00F95678">
        <w:rPr>
          <w:rFonts w:ascii="Arial" w:hAnsi="Arial" w:cs="Arial"/>
        </w:rPr>
        <w:t xml:space="preserve">Цель: Создание благоприятных условий для развития </w:t>
      </w:r>
      <w:r w:rsidR="00B22EC0" w:rsidRPr="00F95678">
        <w:rPr>
          <w:rFonts w:ascii="Arial" w:hAnsi="Arial" w:cs="Arial"/>
        </w:rPr>
        <w:t xml:space="preserve"> </w:t>
      </w:r>
      <w:r w:rsidRPr="00F95678">
        <w:rPr>
          <w:rFonts w:ascii="Arial" w:hAnsi="Arial" w:cs="Arial"/>
        </w:rPr>
        <w:t xml:space="preserve">социально ориентированных некоммерческих организаций. </w:t>
      </w:r>
    </w:p>
    <w:p w:rsidR="00B22EC0" w:rsidRPr="00F95678" w:rsidRDefault="00E77F93" w:rsidP="00E77F93">
      <w:pPr>
        <w:rPr>
          <w:rFonts w:ascii="Arial" w:hAnsi="Arial" w:cs="Arial"/>
        </w:rPr>
      </w:pPr>
      <w:r w:rsidRPr="00F95678">
        <w:rPr>
          <w:rFonts w:ascii="Arial" w:hAnsi="Arial" w:cs="Arial"/>
        </w:rPr>
        <w:t>Для достижения поставленной цели необходимо решение следую</w:t>
      </w:r>
      <w:r w:rsidR="004450C2" w:rsidRPr="00F95678">
        <w:rPr>
          <w:rFonts w:ascii="Arial" w:hAnsi="Arial" w:cs="Arial"/>
        </w:rPr>
        <w:t>щей</w:t>
      </w:r>
      <w:r w:rsidRPr="00F95678">
        <w:rPr>
          <w:rFonts w:ascii="Arial" w:hAnsi="Arial" w:cs="Arial"/>
        </w:rPr>
        <w:t xml:space="preserve"> задач</w:t>
      </w:r>
      <w:r w:rsidR="004450C2" w:rsidRPr="00F95678">
        <w:rPr>
          <w:rFonts w:ascii="Arial" w:hAnsi="Arial" w:cs="Arial"/>
        </w:rPr>
        <w:t>и</w:t>
      </w:r>
      <w:r w:rsidRPr="00F95678">
        <w:rPr>
          <w:rFonts w:ascii="Arial" w:hAnsi="Arial" w:cs="Arial"/>
        </w:rPr>
        <w:t>:</w:t>
      </w:r>
    </w:p>
    <w:p w:rsidR="003A2D7A" w:rsidRPr="00F95678" w:rsidRDefault="004450C2" w:rsidP="004450C2">
      <w:pPr>
        <w:jc w:val="both"/>
        <w:rPr>
          <w:rFonts w:ascii="Arial" w:hAnsi="Arial" w:cs="Arial"/>
        </w:rPr>
      </w:pPr>
      <w:r w:rsidRPr="00F95678">
        <w:rPr>
          <w:rFonts w:ascii="Arial" w:hAnsi="Arial" w:cs="Arial"/>
        </w:rPr>
        <w:t xml:space="preserve">Оказание </w:t>
      </w:r>
      <w:r w:rsidR="0026053B">
        <w:rPr>
          <w:rFonts w:ascii="Arial" w:hAnsi="Arial" w:cs="Arial"/>
        </w:rPr>
        <w:t>поддержки СО НКО, осуществляющим</w:t>
      </w:r>
      <w:r w:rsidRPr="00F95678">
        <w:rPr>
          <w:rFonts w:ascii="Arial" w:hAnsi="Arial" w:cs="Arial"/>
        </w:rPr>
        <w:t xml:space="preserve"> деятельность на территории Шушенск</w:t>
      </w:r>
      <w:r w:rsidR="007239D8">
        <w:rPr>
          <w:rFonts w:ascii="Arial" w:hAnsi="Arial" w:cs="Arial"/>
        </w:rPr>
        <w:t>ого</w:t>
      </w:r>
      <w:r w:rsidRPr="00F95678">
        <w:rPr>
          <w:rFonts w:ascii="Arial" w:hAnsi="Arial" w:cs="Arial"/>
        </w:rPr>
        <w:t xml:space="preserve"> район</w:t>
      </w:r>
      <w:r w:rsidR="007239D8">
        <w:rPr>
          <w:rFonts w:ascii="Arial" w:hAnsi="Arial" w:cs="Arial"/>
        </w:rPr>
        <w:t>а.</w:t>
      </w:r>
      <w:r w:rsidRPr="00F95678">
        <w:rPr>
          <w:rFonts w:ascii="Arial" w:hAnsi="Arial" w:cs="Arial"/>
        </w:rPr>
        <w:t xml:space="preserve"> </w:t>
      </w:r>
    </w:p>
    <w:p w:rsidR="00E77F93" w:rsidRDefault="00E77F93" w:rsidP="004450C2">
      <w:pPr>
        <w:jc w:val="both"/>
        <w:rPr>
          <w:rFonts w:ascii="Arial" w:hAnsi="Arial" w:cs="Arial"/>
        </w:rPr>
      </w:pPr>
      <w:r w:rsidRPr="00F95678">
        <w:rPr>
          <w:rFonts w:ascii="Arial" w:hAnsi="Arial" w:cs="Arial"/>
        </w:rPr>
        <w:t>С</w:t>
      </w:r>
      <w:r w:rsidR="00B22EC0" w:rsidRPr="00F95678">
        <w:rPr>
          <w:rFonts w:ascii="Arial" w:hAnsi="Arial" w:cs="Arial"/>
        </w:rPr>
        <w:t>рок реализации прогр</w:t>
      </w:r>
      <w:r w:rsidR="00EE3406" w:rsidRPr="00F95678">
        <w:rPr>
          <w:rFonts w:ascii="Arial" w:hAnsi="Arial" w:cs="Arial"/>
        </w:rPr>
        <w:t xml:space="preserve">аммы –  2017 </w:t>
      </w:r>
      <w:r w:rsidR="003E042F">
        <w:rPr>
          <w:rFonts w:ascii="Arial" w:hAnsi="Arial" w:cs="Arial"/>
        </w:rPr>
        <w:t>–</w:t>
      </w:r>
      <w:r w:rsidR="00EE3406" w:rsidRPr="00F95678">
        <w:rPr>
          <w:rFonts w:ascii="Arial" w:hAnsi="Arial" w:cs="Arial"/>
        </w:rPr>
        <w:t xml:space="preserve"> 20</w:t>
      </w:r>
      <w:r w:rsidR="00215591">
        <w:rPr>
          <w:rFonts w:ascii="Arial" w:hAnsi="Arial" w:cs="Arial"/>
        </w:rPr>
        <w:t>30</w:t>
      </w:r>
      <w:r w:rsidR="003E042F">
        <w:rPr>
          <w:rFonts w:ascii="Arial" w:hAnsi="Arial" w:cs="Arial"/>
        </w:rPr>
        <w:t xml:space="preserve"> </w:t>
      </w:r>
      <w:r w:rsidRPr="00F95678">
        <w:rPr>
          <w:rFonts w:ascii="Arial" w:hAnsi="Arial" w:cs="Arial"/>
        </w:rPr>
        <w:t>годы.</w:t>
      </w:r>
    </w:p>
    <w:p w:rsidR="00D0191C" w:rsidRPr="00F95678" w:rsidRDefault="00D0191C" w:rsidP="004450C2">
      <w:pPr>
        <w:jc w:val="both"/>
        <w:rPr>
          <w:rFonts w:ascii="Arial" w:hAnsi="Arial" w:cs="Arial"/>
        </w:rPr>
      </w:pPr>
    </w:p>
    <w:p w:rsidR="00063A0C" w:rsidRDefault="00483122" w:rsidP="002432ED">
      <w:pPr>
        <w:pStyle w:val="ConsPlusNormal"/>
        <w:widowControl/>
        <w:jc w:val="center"/>
        <w:outlineLvl w:val="1"/>
        <w:rPr>
          <w:sz w:val="24"/>
          <w:szCs w:val="24"/>
        </w:rPr>
      </w:pPr>
      <w:r w:rsidRPr="00D0191C">
        <w:rPr>
          <w:sz w:val="24"/>
          <w:szCs w:val="24"/>
        </w:rPr>
        <w:t>4</w:t>
      </w:r>
      <w:r w:rsidR="00E77F93" w:rsidRPr="00D0191C">
        <w:rPr>
          <w:sz w:val="24"/>
          <w:szCs w:val="24"/>
        </w:rPr>
        <w:t xml:space="preserve">. </w:t>
      </w:r>
      <w:r w:rsidR="002A710E" w:rsidRPr="00D0191C">
        <w:rPr>
          <w:sz w:val="24"/>
          <w:szCs w:val="24"/>
        </w:rPr>
        <w:t>Прогноз конечных результатов программы</w:t>
      </w:r>
      <w:r w:rsidR="004E2E78" w:rsidRPr="00D0191C">
        <w:rPr>
          <w:sz w:val="24"/>
          <w:szCs w:val="24"/>
        </w:rPr>
        <w:t>,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деятельности СО НКО на территории Шушенского района</w:t>
      </w:r>
    </w:p>
    <w:p w:rsidR="00063A0C" w:rsidRPr="00F95678" w:rsidRDefault="00063A0C" w:rsidP="00F27926">
      <w:pPr>
        <w:ind w:firstLine="708"/>
        <w:jc w:val="both"/>
        <w:rPr>
          <w:rFonts w:ascii="Arial" w:hAnsi="Arial" w:cs="Arial"/>
        </w:rPr>
      </w:pPr>
      <w:r w:rsidRPr="00F95678">
        <w:rPr>
          <w:rFonts w:ascii="Arial" w:hAnsi="Arial" w:cs="Arial"/>
        </w:rPr>
        <w:t>Перечень индикаторов и показателей результативности, и их планируемые значения приведены в приложении 1</w:t>
      </w:r>
      <w:r w:rsidRPr="00F95678">
        <w:rPr>
          <w:rFonts w:ascii="Arial" w:hAnsi="Arial" w:cs="Arial"/>
          <w:b/>
        </w:rPr>
        <w:t xml:space="preserve"> </w:t>
      </w:r>
      <w:r w:rsidRPr="00F95678">
        <w:rPr>
          <w:rFonts w:ascii="Arial" w:hAnsi="Arial" w:cs="Arial"/>
        </w:rPr>
        <w:t xml:space="preserve">к </w:t>
      </w:r>
      <w:r w:rsidR="007468DA" w:rsidRPr="00F95678">
        <w:rPr>
          <w:rFonts w:ascii="Arial" w:hAnsi="Arial" w:cs="Arial"/>
        </w:rPr>
        <w:t xml:space="preserve"> Паспорту </w:t>
      </w:r>
      <w:r w:rsidRPr="00F95678">
        <w:rPr>
          <w:rFonts w:ascii="Arial" w:hAnsi="Arial" w:cs="Arial"/>
        </w:rPr>
        <w:t xml:space="preserve">муниципальной </w:t>
      </w:r>
      <w:r w:rsidR="007468DA" w:rsidRPr="00F95678">
        <w:rPr>
          <w:rFonts w:ascii="Arial" w:hAnsi="Arial" w:cs="Arial"/>
        </w:rPr>
        <w:t xml:space="preserve"> программы</w:t>
      </w:r>
      <w:r w:rsidRPr="00F95678">
        <w:rPr>
          <w:rFonts w:ascii="Arial" w:hAnsi="Arial" w:cs="Arial"/>
        </w:rPr>
        <w:t xml:space="preserve"> «Развитие и поддержка социально ориентированных некоммерческих организаций Шушенского района» </w:t>
      </w:r>
      <w:r w:rsidR="00EE3406" w:rsidRPr="00F95678">
        <w:rPr>
          <w:rFonts w:ascii="Arial" w:hAnsi="Arial" w:cs="Arial"/>
        </w:rPr>
        <w:t xml:space="preserve"> на 2017 – 20</w:t>
      </w:r>
      <w:r w:rsidR="006E53C9">
        <w:rPr>
          <w:rFonts w:ascii="Arial" w:hAnsi="Arial" w:cs="Arial"/>
        </w:rPr>
        <w:t>30</w:t>
      </w:r>
      <w:r w:rsidR="00215591">
        <w:rPr>
          <w:rFonts w:ascii="Arial" w:hAnsi="Arial" w:cs="Arial"/>
        </w:rPr>
        <w:t xml:space="preserve"> </w:t>
      </w:r>
      <w:r w:rsidRPr="00F95678">
        <w:rPr>
          <w:rFonts w:ascii="Arial" w:hAnsi="Arial" w:cs="Arial"/>
        </w:rPr>
        <w:t>годы.</w:t>
      </w:r>
    </w:p>
    <w:p w:rsidR="004E2E78" w:rsidRDefault="004E2E78" w:rsidP="00030FD7">
      <w:pPr>
        <w:pStyle w:val="ConsPlusNormal"/>
        <w:widowControl/>
        <w:outlineLvl w:val="1"/>
        <w:rPr>
          <w:sz w:val="24"/>
          <w:szCs w:val="24"/>
        </w:rPr>
      </w:pPr>
      <w:r w:rsidRPr="00717AFD">
        <w:rPr>
          <w:sz w:val="24"/>
          <w:szCs w:val="24"/>
        </w:rPr>
        <w:t>Главным результатом реализации муниципальной программы будет достижение основных целевых показателей:</w:t>
      </w:r>
    </w:p>
    <w:p w:rsidR="008651E0" w:rsidRPr="008651E0" w:rsidRDefault="008651E0" w:rsidP="008651E0">
      <w:pPr>
        <w:pStyle w:val="ConsPlusNormal"/>
        <w:widowControl/>
        <w:ind w:firstLine="0"/>
        <w:outlineLvl w:val="1"/>
        <w:rPr>
          <w:sz w:val="24"/>
          <w:szCs w:val="24"/>
        </w:rPr>
      </w:pPr>
      <w:r>
        <w:rPr>
          <w:sz w:val="24"/>
          <w:szCs w:val="24"/>
        </w:rPr>
        <w:t xml:space="preserve">- </w:t>
      </w:r>
      <w:r w:rsidRPr="008651E0">
        <w:rPr>
          <w:sz w:val="24"/>
          <w:szCs w:val="24"/>
        </w:rPr>
        <w:t>Количество публикаций в СМИ, сети Интернет</w:t>
      </w:r>
      <w:r>
        <w:t xml:space="preserve"> - </w:t>
      </w:r>
      <w:r w:rsidRPr="008651E0">
        <w:rPr>
          <w:sz w:val="24"/>
          <w:szCs w:val="24"/>
        </w:rPr>
        <w:t>22;</w:t>
      </w:r>
    </w:p>
    <w:p w:rsidR="004E2E78" w:rsidRPr="00717AFD" w:rsidRDefault="004E2E78" w:rsidP="00030FD7">
      <w:pPr>
        <w:pStyle w:val="ConsPlusNormal"/>
        <w:widowControl/>
        <w:ind w:firstLine="0"/>
        <w:outlineLvl w:val="1"/>
        <w:rPr>
          <w:sz w:val="24"/>
          <w:szCs w:val="24"/>
        </w:rPr>
      </w:pPr>
      <w:r w:rsidRPr="00717AFD">
        <w:rPr>
          <w:sz w:val="24"/>
          <w:szCs w:val="24"/>
        </w:rPr>
        <w:t>- Количество СО НКО, получивших гранты и субси</w:t>
      </w:r>
      <w:r w:rsidR="003B746F" w:rsidRPr="00717AFD">
        <w:rPr>
          <w:sz w:val="24"/>
          <w:szCs w:val="24"/>
        </w:rPr>
        <w:t>дии из бюджетов вс</w:t>
      </w:r>
      <w:r w:rsidR="006E29BE" w:rsidRPr="00717AFD">
        <w:rPr>
          <w:sz w:val="24"/>
          <w:szCs w:val="24"/>
        </w:rPr>
        <w:t xml:space="preserve">ех уровней – </w:t>
      </w:r>
      <w:r w:rsidR="006E53C9">
        <w:rPr>
          <w:sz w:val="24"/>
          <w:szCs w:val="24"/>
        </w:rPr>
        <w:t>36</w:t>
      </w:r>
      <w:r w:rsidR="00570182">
        <w:rPr>
          <w:sz w:val="24"/>
          <w:szCs w:val="24"/>
        </w:rPr>
        <w:t>;</w:t>
      </w:r>
    </w:p>
    <w:p w:rsidR="0081693B" w:rsidRPr="00717AFD" w:rsidRDefault="0081693B" w:rsidP="00030FD7">
      <w:pPr>
        <w:pStyle w:val="ConsPlusNormal"/>
        <w:widowControl/>
        <w:ind w:firstLine="0"/>
        <w:outlineLvl w:val="1"/>
        <w:rPr>
          <w:sz w:val="24"/>
          <w:szCs w:val="24"/>
        </w:rPr>
      </w:pPr>
      <w:r w:rsidRPr="00717AFD">
        <w:rPr>
          <w:sz w:val="24"/>
          <w:szCs w:val="24"/>
        </w:rPr>
        <w:t xml:space="preserve">-Количество СО НКО, получивших имущественную поддержку </w:t>
      </w:r>
      <w:r w:rsidR="00570182">
        <w:rPr>
          <w:sz w:val="24"/>
          <w:szCs w:val="24"/>
        </w:rPr>
        <w:t>–</w:t>
      </w:r>
      <w:r w:rsidRPr="00717AFD">
        <w:rPr>
          <w:sz w:val="24"/>
          <w:szCs w:val="24"/>
        </w:rPr>
        <w:t xml:space="preserve"> </w:t>
      </w:r>
      <w:r w:rsidR="006E53C9">
        <w:rPr>
          <w:sz w:val="24"/>
          <w:szCs w:val="24"/>
        </w:rPr>
        <w:t>23</w:t>
      </w:r>
      <w:r w:rsidR="00570182">
        <w:rPr>
          <w:sz w:val="24"/>
          <w:szCs w:val="24"/>
        </w:rPr>
        <w:t>;</w:t>
      </w:r>
    </w:p>
    <w:p w:rsidR="00BD66FB" w:rsidRPr="00717AFD" w:rsidRDefault="004E2E78" w:rsidP="00BD66FB">
      <w:pPr>
        <w:pStyle w:val="ConsPlusNormal"/>
        <w:widowControl/>
        <w:outlineLvl w:val="1"/>
        <w:rPr>
          <w:sz w:val="24"/>
          <w:szCs w:val="24"/>
        </w:rPr>
      </w:pPr>
      <w:r w:rsidRPr="00717AFD">
        <w:rPr>
          <w:sz w:val="24"/>
          <w:szCs w:val="24"/>
        </w:rPr>
        <w:t>- Количество</w:t>
      </w:r>
      <w:r w:rsidR="006E29BE" w:rsidRPr="00717AFD">
        <w:rPr>
          <w:sz w:val="24"/>
          <w:szCs w:val="24"/>
        </w:rPr>
        <w:t xml:space="preserve"> семинаров для СО НКО района – </w:t>
      </w:r>
      <w:r w:rsidR="00576E43">
        <w:rPr>
          <w:sz w:val="24"/>
          <w:szCs w:val="24"/>
        </w:rPr>
        <w:t>1</w:t>
      </w:r>
      <w:r w:rsidR="006E53C9">
        <w:rPr>
          <w:sz w:val="24"/>
          <w:szCs w:val="24"/>
        </w:rPr>
        <w:t>8</w:t>
      </w:r>
      <w:r w:rsidR="00570182">
        <w:rPr>
          <w:sz w:val="24"/>
          <w:szCs w:val="24"/>
        </w:rPr>
        <w:t>;</w:t>
      </w:r>
      <w:r w:rsidR="00BD66FB" w:rsidRPr="00BD66FB">
        <w:rPr>
          <w:sz w:val="24"/>
          <w:szCs w:val="24"/>
        </w:rPr>
        <w:t xml:space="preserve"> </w:t>
      </w:r>
      <w:r w:rsidR="00BD66FB" w:rsidRPr="00717AFD">
        <w:rPr>
          <w:sz w:val="24"/>
          <w:szCs w:val="24"/>
        </w:rPr>
        <w:t>Главным результатом реализации муниципальной программы будет достижение основных целевых показателей:</w:t>
      </w:r>
    </w:p>
    <w:p w:rsidR="00BD66FB" w:rsidRPr="00717AFD" w:rsidRDefault="00BD66FB" w:rsidP="00BD66FB">
      <w:pPr>
        <w:pStyle w:val="ConsPlusNormal"/>
        <w:widowControl/>
        <w:ind w:firstLine="0"/>
        <w:outlineLvl w:val="1"/>
        <w:rPr>
          <w:sz w:val="24"/>
          <w:szCs w:val="24"/>
        </w:rPr>
      </w:pPr>
      <w:r w:rsidRPr="00717AFD">
        <w:rPr>
          <w:sz w:val="24"/>
          <w:szCs w:val="24"/>
        </w:rPr>
        <w:t xml:space="preserve">-Количество СО НКО района,  получивших  поддержку  на выполнение муниципальных услуг – </w:t>
      </w:r>
      <w:r>
        <w:rPr>
          <w:sz w:val="24"/>
          <w:szCs w:val="24"/>
        </w:rPr>
        <w:t>11.</w:t>
      </w:r>
    </w:p>
    <w:p w:rsidR="00BD66FB" w:rsidRPr="00717AFD" w:rsidRDefault="00BD66FB" w:rsidP="00BD66FB">
      <w:pPr>
        <w:pStyle w:val="ConsPlusNormal"/>
        <w:widowControl/>
        <w:ind w:firstLine="0"/>
        <w:outlineLvl w:val="1"/>
        <w:rPr>
          <w:sz w:val="24"/>
          <w:szCs w:val="24"/>
        </w:rPr>
      </w:pPr>
    </w:p>
    <w:p w:rsidR="00BD66FB" w:rsidRDefault="00BD66FB" w:rsidP="00BD66FB">
      <w:pPr>
        <w:jc w:val="center"/>
        <w:rPr>
          <w:rFonts w:ascii="Arial" w:hAnsi="Arial" w:cs="Arial"/>
        </w:rPr>
      </w:pPr>
      <w:r>
        <w:rPr>
          <w:rFonts w:ascii="Arial" w:hAnsi="Arial" w:cs="Arial"/>
        </w:rPr>
        <w:t>5</w:t>
      </w:r>
      <w:r w:rsidRPr="00BD66FB">
        <w:rPr>
          <w:rFonts w:ascii="Arial" w:hAnsi="Arial" w:cs="Arial"/>
        </w:rPr>
        <w:t>. Информация по ресурсному обеспечению программы, в том числе в разбивке по источникам финансирования по годам реализации программы</w:t>
      </w:r>
    </w:p>
    <w:p w:rsidR="000D7323" w:rsidRPr="00BD66FB" w:rsidRDefault="000D7323" w:rsidP="00BD66FB">
      <w:pPr>
        <w:jc w:val="center"/>
        <w:rPr>
          <w:rFonts w:ascii="Arial" w:hAnsi="Arial" w:cs="Arial"/>
        </w:rPr>
      </w:pPr>
    </w:p>
    <w:p w:rsidR="00BD66FB" w:rsidRDefault="00BD66FB" w:rsidP="00BD66FB">
      <w:pPr>
        <w:jc w:val="both"/>
        <w:rPr>
          <w:rFonts w:ascii="Arial" w:hAnsi="Arial" w:cs="Arial"/>
        </w:rPr>
      </w:pPr>
      <w:r>
        <w:rPr>
          <w:rFonts w:ascii="Arial" w:hAnsi="Arial" w:cs="Arial"/>
        </w:rPr>
        <w:tab/>
        <w:t>Мероприятия</w:t>
      </w:r>
      <w:r w:rsidRPr="00F95678">
        <w:rPr>
          <w:rFonts w:ascii="Arial" w:hAnsi="Arial" w:cs="Arial"/>
        </w:rPr>
        <w:t xml:space="preserve"> программы </w:t>
      </w:r>
      <w:r>
        <w:rPr>
          <w:rFonts w:ascii="Arial" w:hAnsi="Arial" w:cs="Arial"/>
        </w:rPr>
        <w:t>1.3., 1.4</w:t>
      </w:r>
      <w:r w:rsidRPr="00F95678">
        <w:rPr>
          <w:rFonts w:ascii="Arial" w:hAnsi="Arial" w:cs="Arial"/>
        </w:rPr>
        <w:t>.  финансируют</w:t>
      </w:r>
      <w:r>
        <w:rPr>
          <w:rFonts w:ascii="Arial" w:hAnsi="Arial" w:cs="Arial"/>
        </w:rPr>
        <w:t>ся из средств районного и краевого бюджета, ответственный исполнитель Отдел культуры, молодежной политики и туризма администрации Шушенского района.</w:t>
      </w:r>
    </w:p>
    <w:p w:rsidR="00BD66FB" w:rsidRDefault="00BD66FB" w:rsidP="00BD66FB">
      <w:pPr>
        <w:jc w:val="both"/>
        <w:rPr>
          <w:rFonts w:ascii="Arial" w:hAnsi="Arial" w:cs="Arial"/>
        </w:rPr>
      </w:pPr>
      <w:r w:rsidRPr="00F95678">
        <w:rPr>
          <w:rFonts w:ascii="Arial" w:hAnsi="Arial" w:cs="Arial"/>
        </w:rPr>
        <w:t>Общий объем финансирования программы с</w:t>
      </w:r>
      <w:r w:rsidRPr="00F95678">
        <w:rPr>
          <w:rFonts w:ascii="Arial" w:hAnsi="Arial" w:cs="Arial"/>
        </w:rPr>
        <w:t>о</w:t>
      </w:r>
      <w:r w:rsidRPr="00F95678">
        <w:rPr>
          <w:rFonts w:ascii="Arial" w:hAnsi="Arial" w:cs="Arial"/>
        </w:rPr>
        <w:t xml:space="preserve">ставляет </w:t>
      </w:r>
      <w:r>
        <w:rPr>
          <w:rFonts w:ascii="Arial" w:hAnsi="Arial" w:cs="Arial"/>
        </w:rPr>
        <w:t>516,284</w:t>
      </w:r>
      <w:r w:rsidRPr="00D10896">
        <w:rPr>
          <w:rFonts w:ascii="Arial" w:hAnsi="Arial" w:cs="Arial"/>
        </w:rPr>
        <w:t xml:space="preserve"> тыс. руб</w:t>
      </w:r>
      <w:r w:rsidRPr="00F95678">
        <w:rPr>
          <w:rFonts w:ascii="Arial" w:hAnsi="Arial" w:cs="Arial"/>
        </w:rPr>
        <w:t>. в том числе:</w:t>
      </w:r>
    </w:p>
    <w:p w:rsidR="00BD66FB" w:rsidRPr="00774A50" w:rsidRDefault="00BD66FB" w:rsidP="00BD66FB">
      <w:pPr>
        <w:rPr>
          <w:rFonts w:ascii="Arial" w:hAnsi="Arial" w:cs="Arial"/>
          <w:lang w:eastAsia="en-US"/>
        </w:rPr>
      </w:pPr>
      <w:r>
        <w:rPr>
          <w:rFonts w:ascii="Arial" w:hAnsi="Arial" w:cs="Arial"/>
          <w:lang w:eastAsia="en-US"/>
        </w:rPr>
        <w:t>156,284</w:t>
      </w:r>
      <w:r w:rsidRPr="00774A50">
        <w:rPr>
          <w:rFonts w:ascii="Arial" w:hAnsi="Arial" w:cs="Arial"/>
          <w:lang w:eastAsia="en-US"/>
        </w:rPr>
        <w:t xml:space="preserve"> тыс. руб. за счет средств  краевого бюджета,</w:t>
      </w:r>
    </w:p>
    <w:p w:rsidR="00BD66FB" w:rsidRPr="00774A50" w:rsidRDefault="00BD66FB" w:rsidP="00BD66FB">
      <w:pPr>
        <w:rPr>
          <w:rFonts w:ascii="Arial" w:hAnsi="Arial" w:cs="Arial"/>
          <w:lang w:eastAsia="en-US"/>
        </w:rPr>
      </w:pPr>
      <w:r>
        <w:rPr>
          <w:rFonts w:ascii="Arial" w:hAnsi="Arial" w:cs="Arial"/>
          <w:lang w:eastAsia="en-US"/>
        </w:rPr>
        <w:t>360,000</w:t>
      </w:r>
      <w:r w:rsidRPr="00774A50">
        <w:rPr>
          <w:rFonts w:ascii="Arial" w:hAnsi="Arial" w:cs="Arial"/>
          <w:lang w:eastAsia="en-US"/>
        </w:rPr>
        <w:t xml:space="preserve"> тыс. руб. за счет районного бюджета;</w:t>
      </w:r>
    </w:p>
    <w:p w:rsidR="00BD66FB" w:rsidRPr="00D10896" w:rsidRDefault="00BD66FB" w:rsidP="00BD66FB">
      <w:pPr>
        <w:jc w:val="both"/>
        <w:rPr>
          <w:rFonts w:ascii="Arial" w:hAnsi="Arial" w:cs="Arial"/>
        </w:rPr>
      </w:pPr>
      <w:r w:rsidRPr="00D10896">
        <w:rPr>
          <w:rFonts w:ascii="Arial" w:hAnsi="Arial" w:cs="Arial"/>
        </w:rPr>
        <w:t>2017 год – всего: 60,0</w:t>
      </w:r>
      <w:r w:rsidR="000D7323">
        <w:rPr>
          <w:rFonts w:ascii="Arial" w:hAnsi="Arial" w:cs="Arial"/>
        </w:rPr>
        <w:t xml:space="preserve">00 </w:t>
      </w:r>
      <w:r w:rsidRPr="00D10896">
        <w:rPr>
          <w:rFonts w:ascii="Arial" w:hAnsi="Arial" w:cs="Arial"/>
        </w:rPr>
        <w:t>тыс. ру</w:t>
      </w:r>
      <w:r w:rsidRPr="00D10896">
        <w:rPr>
          <w:rFonts w:ascii="Arial" w:hAnsi="Arial" w:cs="Arial"/>
        </w:rPr>
        <w:t>б</w:t>
      </w:r>
      <w:r w:rsidRPr="00D10896">
        <w:rPr>
          <w:rFonts w:ascii="Arial" w:hAnsi="Arial" w:cs="Arial"/>
        </w:rPr>
        <w:t>лей,</w:t>
      </w:r>
    </w:p>
    <w:p w:rsidR="00BD66FB" w:rsidRPr="00774A50" w:rsidRDefault="00BD66FB" w:rsidP="00BD66FB">
      <w:pPr>
        <w:rPr>
          <w:rFonts w:ascii="Arial" w:hAnsi="Arial" w:cs="Arial"/>
          <w:lang w:eastAsia="en-US"/>
        </w:rPr>
      </w:pPr>
      <w:r w:rsidRPr="00D10896">
        <w:rPr>
          <w:rFonts w:ascii="Arial" w:hAnsi="Arial" w:cs="Arial"/>
          <w:lang w:eastAsia="en-US"/>
        </w:rPr>
        <w:t>60,000</w:t>
      </w:r>
      <w:r w:rsidRPr="00774A50">
        <w:rPr>
          <w:rFonts w:ascii="Arial" w:hAnsi="Arial" w:cs="Arial"/>
          <w:lang w:eastAsia="en-US"/>
        </w:rPr>
        <w:t xml:space="preserve"> тыс. руб. за счет районного бюджета;</w:t>
      </w:r>
    </w:p>
    <w:p w:rsidR="00BD66FB" w:rsidRPr="00D10896" w:rsidRDefault="00BD66FB" w:rsidP="00BD66FB">
      <w:pPr>
        <w:jc w:val="both"/>
        <w:rPr>
          <w:rFonts w:ascii="Arial" w:hAnsi="Arial" w:cs="Arial"/>
        </w:rPr>
      </w:pPr>
      <w:r w:rsidRPr="00D10896">
        <w:rPr>
          <w:rFonts w:ascii="Arial" w:hAnsi="Arial" w:cs="Arial"/>
        </w:rPr>
        <w:t>2018 год – всего: 60,0</w:t>
      </w:r>
      <w:r w:rsidR="000D7323">
        <w:rPr>
          <w:rFonts w:ascii="Arial" w:hAnsi="Arial" w:cs="Arial"/>
        </w:rPr>
        <w:t xml:space="preserve">00 </w:t>
      </w:r>
      <w:r w:rsidRPr="00D10896">
        <w:rPr>
          <w:rFonts w:ascii="Arial" w:hAnsi="Arial" w:cs="Arial"/>
        </w:rPr>
        <w:t>тыс. ру</w:t>
      </w:r>
      <w:r w:rsidRPr="00D10896">
        <w:rPr>
          <w:rFonts w:ascii="Arial" w:hAnsi="Arial" w:cs="Arial"/>
        </w:rPr>
        <w:t>б</w:t>
      </w:r>
      <w:r w:rsidRPr="00D10896">
        <w:rPr>
          <w:rFonts w:ascii="Arial" w:hAnsi="Arial" w:cs="Arial"/>
        </w:rPr>
        <w:t>лей,</w:t>
      </w:r>
    </w:p>
    <w:p w:rsidR="00BD66FB" w:rsidRPr="00774A50" w:rsidRDefault="00BD66FB" w:rsidP="00BD66FB">
      <w:pPr>
        <w:rPr>
          <w:rFonts w:ascii="Arial" w:hAnsi="Arial" w:cs="Arial"/>
          <w:lang w:eastAsia="en-US"/>
        </w:rPr>
      </w:pPr>
      <w:r w:rsidRPr="00D10896">
        <w:rPr>
          <w:rFonts w:ascii="Arial" w:hAnsi="Arial" w:cs="Arial"/>
          <w:lang w:eastAsia="en-US"/>
        </w:rPr>
        <w:t>60,000</w:t>
      </w:r>
      <w:r w:rsidRPr="00774A50">
        <w:rPr>
          <w:rFonts w:ascii="Arial" w:hAnsi="Arial" w:cs="Arial"/>
          <w:lang w:eastAsia="en-US"/>
        </w:rPr>
        <w:t xml:space="preserve"> тыс. руб. за счет районного бюджета;</w:t>
      </w:r>
    </w:p>
    <w:p w:rsidR="00BD66FB" w:rsidRPr="00D10896" w:rsidRDefault="00BD66FB" w:rsidP="00BD66FB">
      <w:pPr>
        <w:jc w:val="both"/>
        <w:rPr>
          <w:rFonts w:ascii="Arial" w:hAnsi="Arial" w:cs="Arial"/>
        </w:rPr>
      </w:pPr>
      <w:r w:rsidRPr="00D10896">
        <w:rPr>
          <w:rFonts w:ascii="Arial" w:hAnsi="Arial" w:cs="Arial"/>
        </w:rPr>
        <w:t>2019 год – всего: 60,0</w:t>
      </w:r>
      <w:r w:rsidR="00310AC5">
        <w:rPr>
          <w:rFonts w:ascii="Arial" w:hAnsi="Arial" w:cs="Arial"/>
        </w:rPr>
        <w:t xml:space="preserve">00 </w:t>
      </w:r>
      <w:r w:rsidRPr="00D10896">
        <w:rPr>
          <w:rFonts w:ascii="Arial" w:hAnsi="Arial" w:cs="Arial"/>
        </w:rPr>
        <w:t>тыс. ру</w:t>
      </w:r>
      <w:r w:rsidRPr="00D10896">
        <w:rPr>
          <w:rFonts w:ascii="Arial" w:hAnsi="Arial" w:cs="Arial"/>
        </w:rPr>
        <w:t>б</w:t>
      </w:r>
      <w:r w:rsidRPr="00D10896">
        <w:rPr>
          <w:rFonts w:ascii="Arial" w:hAnsi="Arial" w:cs="Arial"/>
        </w:rPr>
        <w:t>лей,</w:t>
      </w:r>
    </w:p>
    <w:p w:rsidR="00BD66FB" w:rsidRPr="00774A50" w:rsidRDefault="00BD66FB" w:rsidP="00BD66FB">
      <w:pPr>
        <w:rPr>
          <w:rFonts w:ascii="Arial" w:hAnsi="Arial" w:cs="Arial"/>
          <w:lang w:eastAsia="en-US"/>
        </w:rPr>
      </w:pPr>
      <w:r w:rsidRPr="00D10896">
        <w:rPr>
          <w:rFonts w:ascii="Arial" w:hAnsi="Arial" w:cs="Arial"/>
          <w:lang w:eastAsia="en-US"/>
        </w:rPr>
        <w:t>156,284</w:t>
      </w:r>
      <w:r w:rsidRPr="00774A50">
        <w:rPr>
          <w:rFonts w:ascii="Arial" w:hAnsi="Arial" w:cs="Arial"/>
          <w:lang w:eastAsia="en-US"/>
        </w:rPr>
        <w:t xml:space="preserve"> тыс. руб. за счет средств  краевого бюджета,</w:t>
      </w:r>
    </w:p>
    <w:p w:rsidR="00BD66FB" w:rsidRPr="00774A50" w:rsidRDefault="00BD66FB" w:rsidP="00BD66FB">
      <w:pPr>
        <w:rPr>
          <w:rFonts w:ascii="Arial" w:hAnsi="Arial" w:cs="Arial"/>
          <w:lang w:eastAsia="en-US"/>
        </w:rPr>
      </w:pPr>
      <w:r w:rsidRPr="00D10896">
        <w:rPr>
          <w:rFonts w:ascii="Arial" w:hAnsi="Arial" w:cs="Arial"/>
          <w:lang w:eastAsia="en-US"/>
        </w:rPr>
        <w:t>60,000</w:t>
      </w:r>
      <w:r w:rsidRPr="00774A50">
        <w:rPr>
          <w:rFonts w:ascii="Arial" w:hAnsi="Arial" w:cs="Arial"/>
          <w:lang w:eastAsia="en-US"/>
        </w:rPr>
        <w:t xml:space="preserve"> тыс. руб. за счет районного бюджета;</w:t>
      </w:r>
    </w:p>
    <w:p w:rsidR="00BD66FB" w:rsidRPr="00D10896" w:rsidRDefault="00BD66FB" w:rsidP="00BD66FB">
      <w:pPr>
        <w:jc w:val="both"/>
        <w:rPr>
          <w:rFonts w:ascii="Arial" w:hAnsi="Arial" w:cs="Arial"/>
        </w:rPr>
      </w:pPr>
      <w:r w:rsidRPr="00D10896">
        <w:rPr>
          <w:rFonts w:ascii="Arial" w:hAnsi="Arial" w:cs="Arial"/>
        </w:rPr>
        <w:t>2020 год – всего: 60,0</w:t>
      </w:r>
      <w:r w:rsidR="000D7323">
        <w:rPr>
          <w:rFonts w:ascii="Arial" w:hAnsi="Arial" w:cs="Arial"/>
        </w:rPr>
        <w:t xml:space="preserve">00 </w:t>
      </w:r>
      <w:r w:rsidRPr="00D10896">
        <w:rPr>
          <w:rFonts w:ascii="Arial" w:hAnsi="Arial" w:cs="Arial"/>
        </w:rPr>
        <w:t>тыс. ру</w:t>
      </w:r>
      <w:r w:rsidRPr="00D10896">
        <w:rPr>
          <w:rFonts w:ascii="Arial" w:hAnsi="Arial" w:cs="Arial"/>
        </w:rPr>
        <w:t>б</w:t>
      </w:r>
      <w:r w:rsidRPr="00D10896">
        <w:rPr>
          <w:rFonts w:ascii="Arial" w:hAnsi="Arial" w:cs="Arial"/>
        </w:rPr>
        <w:t>лей,</w:t>
      </w:r>
    </w:p>
    <w:p w:rsidR="00BD66FB" w:rsidRPr="00774A50" w:rsidRDefault="00BD66FB" w:rsidP="00BD66FB">
      <w:pPr>
        <w:rPr>
          <w:rFonts w:ascii="Arial" w:hAnsi="Arial" w:cs="Arial"/>
          <w:lang w:eastAsia="en-US"/>
        </w:rPr>
      </w:pPr>
      <w:r w:rsidRPr="00D10896">
        <w:rPr>
          <w:rFonts w:ascii="Arial" w:hAnsi="Arial" w:cs="Arial"/>
          <w:lang w:eastAsia="en-US"/>
        </w:rPr>
        <w:t>60,000</w:t>
      </w:r>
      <w:r w:rsidRPr="00774A50">
        <w:rPr>
          <w:rFonts w:ascii="Arial" w:hAnsi="Arial" w:cs="Arial"/>
          <w:lang w:eastAsia="en-US"/>
        </w:rPr>
        <w:t xml:space="preserve"> тыс. руб. за счет районного бюджета;</w:t>
      </w:r>
    </w:p>
    <w:p w:rsidR="00BD66FB" w:rsidRPr="00D10896" w:rsidRDefault="00BD66FB" w:rsidP="00BD66FB">
      <w:pPr>
        <w:jc w:val="both"/>
        <w:rPr>
          <w:rFonts w:ascii="Arial" w:hAnsi="Arial" w:cs="Arial"/>
        </w:rPr>
      </w:pPr>
      <w:r w:rsidRPr="00D10896">
        <w:rPr>
          <w:rFonts w:ascii="Arial" w:hAnsi="Arial" w:cs="Arial"/>
        </w:rPr>
        <w:t>2021 год – всего: 60,0</w:t>
      </w:r>
      <w:r w:rsidR="000D7323">
        <w:rPr>
          <w:rFonts w:ascii="Arial" w:hAnsi="Arial" w:cs="Arial"/>
        </w:rPr>
        <w:t xml:space="preserve">00 </w:t>
      </w:r>
      <w:r w:rsidRPr="00D10896">
        <w:rPr>
          <w:rFonts w:ascii="Arial" w:hAnsi="Arial" w:cs="Arial"/>
        </w:rPr>
        <w:t>тыс. ру</w:t>
      </w:r>
      <w:r w:rsidRPr="00D10896">
        <w:rPr>
          <w:rFonts w:ascii="Arial" w:hAnsi="Arial" w:cs="Arial"/>
        </w:rPr>
        <w:t>б</w:t>
      </w:r>
      <w:r w:rsidRPr="00D10896">
        <w:rPr>
          <w:rFonts w:ascii="Arial" w:hAnsi="Arial" w:cs="Arial"/>
        </w:rPr>
        <w:t>лей,</w:t>
      </w:r>
    </w:p>
    <w:p w:rsidR="00BD66FB" w:rsidRPr="00774A50" w:rsidRDefault="00BD66FB" w:rsidP="00BD66FB">
      <w:pPr>
        <w:rPr>
          <w:rFonts w:ascii="Arial" w:hAnsi="Arial" w:cs="Arial"/>
          <w:lang w:eastAsia="en-US"/>
        </w:rPr>
      </w:pPr>
      <w:r w:rsidRPr="00D10896">
        <w:rPr>
          <w:rFonts w:ascii="Arial" w:hAnsi="Arial" w:cs="Arial"/>
          <w:lang w:eastAsia="en-US"/>
        </w:rPr>
        <w:t>60,000</w:t>
      </w:r>
      <w:r w:rsidRPr="00774A50">
        <w:rPr>
          <w:rFonts w:ascii="Arial" w:hAnsi="Arial" w:cs="Arial"/>
          <w:lang w:eastAsia="en-US"/>
        </w:rPr>
        <w:t xml:space="preserve"> тыс.</w:t>
      </w:r>
      <w:r>
        <w:rPr>
          <w:rFonts w:ascii="Arial" w:hAnsi="Arial" w:cs="Arial"/>
          <w:lang w:eastAsia="en-US"/>
        </w:rPr>
        <w:t xml:space="preserve"> руб. за счет районного бюджета;</w:t>
      </w:r>
    </w:p>
    <w:p w:rsidR="00BD66FB" w:rsidRPr="00D10896" w:rsidRDefault="00BD66FB" w:rsidP="00BD66FB">
      <w:pPr>
        <w:jc w:val="both"/>
        <w:rPr>
          <w:rFonts w:ascii="Arial" w:hAnsi="Arial" w:cs="Arial"/>
        </w:rPr>
      </w:pPr>
      <w:r w:rsidRPr="00D10896">
        <w:rPr>
          <w:rFonts w:ascii="Arial" w:hAnsi="Arial" w:cs="Arial"/>
        </w:rPr>
        <w:t>202</w:t>
      </w:r>
      <w:r>
        <w:rPr>
          <w:rFonts w:ascii="Arial" w:hAnsi="Arial" w:cs="Arial"/>
        </w:rPr>
        <w:t>2</w:t>
      </w:r>
      <w:r w:rsidRPr="00D10896">
        <w:rPr>
          <w:rFonts w:ascii="Arial" w:hAnsi="Arial" w:cs="Arial"/>
        </w:rPr>
        <w:t xml:space="preserve"> год – всего: 60,0</w:t>
      </w:r>
      <w:r w:rsidR="000D7323">
        <w:rPr>
          <w:rFonts w:ascii="Arial" w:hAnsi="Arial" w:cs="Arial"/>
        </w:rPr>
        <w:t xml:space="preserve">00 </w:t>
      </w:r>
      <w:r w:rsidRPr="00D10896">
        <w:rPr>
          <w:rFonts w:ascii="Arial" w:hAnsi="Arial" w:cs="Arial"/>
        </w:rPr>
        <w:t>тыс. ру</w:t>
      </w:r>
      <w:r w:rsidRPr="00D10896">
        <w:rPr>
          <w:rFonts w:ascii="Arial" w:hAnsi="Arial" w:cs="Arial"/>
        </w:rPr>
        <w:t>б</w:t>
      </w:r>
      <w:r w:rsidRPr="00D10896">
        <w:rPr>
          <w:rFonts w:ascii="Arial" w:hAnsi="Arial" w:cs="Arial"/>
        </w:rPr>
        <w:t>лей,</w:t>
      </w:r>
    </w:p>
    <w:p w:rsidR="00BD66FB" w:rsidRPr="00774A50" w:rsidRDefault="00BD66FB" w:rsidP="00BD66FB">
      <w:pPr>
        <w:rPr>
          <w:rFonts w:ascii="Arial" w:hAnsi="Arial" w:cs="Arial"/>
          <w:lang w:eastAsia="en-US"/>
        </w:rPr>
      </w:pPr>
      <w:r w:rsidRPr="00D10896">
        <w:rPr>
          <w:rFonts w:ascii="Arial" w:hAnsi="Arial" w:cs="Arial"/>
          <w:lang w:eastAsia="en-US"/>
        </w:rPr>
        <w:t>60,000</w:t>
      </w:r>
      <w:r w:rsidRPr="00774A50">
        <w:rPr>
          <w:rFonts w:ascii="Arial" w:hAnsi="Arial" w:cs="Arial"/>
          <w:lang w:eastAsia="en-US"/>
        </w:rPr>
        <w:t xml:space="preserve"> тыс.</w:t>
      </w:r>
      <w:r>
        <w:rPr>
          <w:rFonts w:ascii="Arial" w:hAnsi="Arial" w:cs="Arial"/>
          <w:lang w:eastAsia="en-US"/>
        </w:rPr>
        <w:t xml:space="preserve"> руб. за счет районного бюджета.</w:t>
      </w:r>
    </w:p>
    <w:p w:rsidR="004E2E78" w:rsidRPr="00717AFD" w:rsidRDefault="004E2E78" w:rsidP="00030FD7">
      <w:pPr>
        <w:pStyle w:val="ConsPlusNormal"/>
        <w:widowControl/>
        <w:ind w:firstLine="0"/>
        <w:outlineLvl w:val="1"/>
        <w:rPr>
          <w:sz w:val="24"/>
          <w:szCs w:val="24"/>
        </w:rPr>
      </w:pPr>
    </w:p>
    <w:p w:rsidR="00BD66FB" w:rsidRDefault="00BD66FB" w:rsidP="000D7323">
      <w:pPr>
        <w:jc w:val="center"/>
        <w:rPr>
          <w:rFonts w:ascii="Arial" w:hAnsi="Arial" w:cs="Arial"/>
        </w:rPr>
      </w:pPr>
      <w:r>
        <w:rPr>
          <w:rFonts w:ascii="Arial" w:hAnsi="Arial" w:cs="Arial"/>
        </w:rPr>
        <w:t>6.</w:t>
      </w:r>
      <w:r w:rsidR="000D7323">
        <w:rPr>
          <w:rFonts w:ascii="Arial" w:hAnsi="Arial" w:cs="Arial"/>
        </w:rPr>
        <w:t xml:space="preserve"> </w:t>
      </w:r>
      <w:r>
        <w:rPr>
          <w:rFonts w:ascii="Arial" w:hAnsi="Arial" w:cs="Arial"/>
        </w:rPr>
        <w:t>Основные правила (методики) распределения субсидий бюджетам поселений района, в том числе на реализацию муниципальных программ, направленных на достижение целей, соответствующих отдельным мероприятиям Программы</w:t>
      </w:r>
    </w:p>
    <w:p w:rsidR="00BD66FB" w:rsidRDefault="00BD66FB" w:rsidP="00BD66FB">
      <w:pPr>
        <w:ind w:firstLine="708"/>
        <w:jc w:val="center"/>
        <w:rPr>
          <w:rFonts w:ascii="Arial" w:hAnsi="Arial" w:cs="Arial"/>
          <w:color w:val="FF0000"/>
        </w:rPr>
      </w:pPr>
    </w:p>
    <w:p w:rsidR="00BD66FB" w:rsidRPr="002505F2" w:rsidRDefault="00BD66FB" w:rsidP="00BD66FB">
      <w:pPr>
        <w:ind w:firstLine="708"/>
        <w:jc w:val="both"/>
        <w:rPr>
          <w:rFonts w:ascii="Arial" w:hAnsi="Arial" w:cs="Arial"/>
        </w:rPr>
      </w:pPr>
      <w:r w:rsidRPr="002505F2">
        <w:rPr>
          <w:rFonts w:ascii="Arial" w:hAnsi="Arial" w:cs="Arial"/>
        </w:rPr>
        <w:t>Главным распорядителем бюджетных средств является Отдел культуры, молодежной политики и туризма администрации Шушенского района.</w:t>
      </w:r>
    </w:p>
    <w:p w:rsidR="00BD66FB" w:rsidRPr="00F95678" w:rsidRDefault="00BD66FB" w:rsidP="00BD66FB">
      <w:pPr>
        <w:ind w:firstLine="708"/>
        <w:jc w:val="both"/>
        <w:rPr>
          <w:rFonts w:ascii="Arial" w:hAnsi="Arial" w:cs="Arial"/>
        </w:rPr>
      </w:pPr>
      <w:r w:rsidRPr="00F95678">
        <w:rPr>
          <w:rFonts w:ascii="Arial" w:hAnsi="Arial" w:cs="Arial"/>
        </w:rPr>
        <w:t>Решение задачи Программы достигается реализацией отдельных мероприятий Программы</w:t>
      </w:r>
      <w:r>
        <w:rPr>
          <w:rFonts w:ascii="Arial" w:hAnsi="Arial" w:cs="Arial"/>
        </w:rPr>
        <w:t>.</w:t>
      </w:r>
      <w:r w:rsidRPr="00F95678">
        <w:rPr>
          <w:rFonts w:ascii="Arial" w:hAnsi="Arial" w:cs="Arial"/>
        </w:rPr>
        <w:t xml:space="preserve"> </w:t>
      </w:r>
    </w:p>
    <w:p w:rsidR="00BD66FB" w:rsidRDefault="00BD66FB" w:rsidP="00BD66FB">
      <w:pPr>
        <w:jc w:val="both"/>
        <w:rPr>
          <w:rFonts w:ascii="Arial" w:hAnsi="Arial" w:cs="Arial"/>
        </w:rPr>
      </w:pPr>
      <w:r w:rsidRPr="00F95678">
        <w:rPr>
          <w:rFonts w:ascii="Arial" w:hAnsi="Arial" w:cs="Arial"/>
        </w:rPr>
        <w:t xml:space="preserve">Мероприятие 1. «Информационная и консультационная поддержка социально ориентированных некоммерческих организаций через </w:t>
      </w:r>
      <w:r w:rsidRPr="005052FC">
        <w:rPr>
          <w:rFonts w:ascii="Arial" w:hAnsi="Arial" w:cs="Arial"/>
        </w:rPr>
        <w:t>муниципальный ресурсный центр» осуществляется бесплатно, финансирования данного мероприятия не предусмотрено.</w:t>
      </w:r>
    </w:p>
    <w:p w:rsidR="00BD66FB" w:rsidRPr="00717AFD" w:rsidRDefault="00BD66FB" w:rsidP="00BD66FB">
      <w:pPr>
        <w:jc w:val="both"/>
        <w:rPr>
          <w:rFonts w:ascii="Arial" w:hAnsi="Arial" w:cs="Arial"/>
        </w:rPr>
      </w:pPr>
      <w:r w:rsidRPr="00717AFD">
        <w:rPr>
          <w:rFonts w:ascii="Arial" w:hAnsi="Arial" w:cs="Arial"/>
        </w:rPr>
        <w:t>Мероприятие 2. «Оказание имущественной поддержки СО НКО» не требует дополнительного финансирования, имущественная поддержка некоторым СО НКО оказывается на бесплатной основе, содержание помещений для деятельности СО НКО происходит бесплатно.</w:t>
      </w:r>
    </w:p>
    <w:p w:rsidR="00BD66FB" w:rsidRPr="005052FC" w:rsidRDefault="00BD66FB" w:rsidP="00BD66FB">
      <w:pPr>
        <w:jc w:val="both"/>
        <w:rPr>
          <w:rFonts w:ascii="Arial" w:hAnsi="Arial" w:cs="Arial"/>
        </w:rPr>
      </w:pPr>
      <w:r>
        <w:rPr>
          <w:rFonts w:ascii="Arial" w:hAnsi="Arial" w:cs="Arial"/>
        </w:rPr>
        <w:t>Мероприятие 3</w:t>
      </w:r>
      <w:r w:rsidRPr="005052FC">
        <w:rPr>
          <w:rFonts w:ascii="Arial" w:hAnsi="Arial" w:cs="Arial"/>
        </w:rPr>
        <w:t xml:space="preserve">. «Проведение семинара для СО НКО». </w:t>
      </w:r>
      <w:r>
        <w:rPr>
          <w:rFonts w:ascii="Arial" w:hAnsi="Arial" w:cs="Arial"/>
        </w:rPr>
        <w:t xml:space="preserve">Исполнителем мероприятия является РМУК «Социокультурный комплекс «Речной». РМУК «Социокультурный комплекс «Речной»  на основании </w:t>
      </w:r>
      <w:r w:rsidRPr="005052FC">
        <w:rPr>
          <w:rFonts w:ascii="Arial" w:hAnsi="Arial" w:cs="Arial"/>
        </w:rPr>
        <w:t>контракт</w:t>
      </w:r>
      <w:r>
        <w:rPr>
          <w:rFonts w:ascii="Arial" w:hAnsi="Arial" w:cs="Arial"/>
        </w:rPr>
        <w:t>а</w:t>
      </w:r>
      <w:r w:rsidRPr="005052FC">
        <w:rPr>
          <w:rFonts w:ascii="Arial" w:hAnsi="Arial" w:cs="Arial"/>
        </w:rPr>
        <w:t xml:space="preserve"> (соглашени</w:t>
      </w:r>
      <w:r>
        <w:rPr>
          <w:rFonts w:ascii="Arial" w:hAnsi="Arial" w:cs="Arial"/>
        </w:rPr>
        <w:t>я</w:t>
      </w:r>
      <w:r w:rsidRPr="005052FC">
        <w:rPr>
          <w:rFonts w:ascii="Arial" w:hAnsi="Arial" w:cs="Arial"/>
        </w:rPr>
        <w:t>) с</w:t>
      </w:r>
      <w:r>
        <w:rPr>
          <w:rFonts w:ascii="Arial" w:hAnsi="Arial" w:cs="Arial"/>
        </w:rPr>
        <w:t>о сторонними</w:t>
      </w:r>
      <w:r w:rsidRPr="005052FC">
        <w:rPr>
          <w:rFonts w:ascii="Arial" w:hAnsi="Arial" w:cs="Arial"/>
        </w:rPr>
        <w:t xml:space="preserve">  организаци</w:t>
      </w:r>
      <w:r>
        <w:rPr>
          <w:rFonts w:ascii="Arial" w:hAnsi="Arial" w:cs="Arial"/>
        </w:rPr>
        <w:t>ями</w:t>
      </w:r>
      <w:r w:rsidRPr="005052FC">
        <w:rPr>
          <w:rFonts w:ascii="Arial" w:hAnsi="Arial" w:cs="Arial"/>
        </w:rPr>
        <w:t xml:space="preserve"> п</w:t>
      </w:r>
      <w:r>
        <w:rPr>
          <w:rFonts w:ascii="Arial" w:hAnsi="Arial" w:cs="Arial"/>
        </w:rPr>
        <w:t>роводит</w:t>
      </w:r>
      <w:r w:rsidRPr="005052FC">
        <w:rPr>
          <w:rFonts w:ascii="Arial" w:hAnsi="Arial" w:cs="Arial"/>
        </w:rPr>
        <w:t xml:space="preserve"> </w:t>
      </w:r>
      <w:r>
        <w:rPr>
          <w:rFonts w:ascii="Arial" w:hAnsi="Arial" w:cs="Arial"/>
        </w:rPr>
        <w:t>Семинар</w:t>
      </w:r>
      <w:r w:rsidRPr="005052FC">
        <w:rPr>
          <w:rFonts w:ascii="Arial" w:hAnsi="Arial" w:cs="Arial"/>
        </w:rPr>
        <w:t>.</w:t>
      </w:r>
    </w:p>
    <w:p w:rsidR="00BD66FB" w:rsidRPr="005052FC" w:rsidRDefault="00BD66FB" w:rsidP="00BD66FB">
      <w:pPr>
        <w:tabs>
          <w:tab w:val="left" w:pos="709"/>
          <w:tab w:val="left" w:pos="851"/>
        </w:tabs>
        <w:jc w:val="both"/>
        <w:rPr>
          <w:rFonts w:ascii="Arial" w:hAnsi="Arial" w:cs="Arial"/>
        </w:rPr>
      </w:pPr>
      <w:r>
        <w:rPr>
          <w:rFonts w:ascii="Arial" w:hAnsi="Arial" w:cs="Arial"/>
        </w:rPr>
        <w:t xml:space="preserve">   Мероприятие 4</w:t>
      </w:r>
      <w:r w:rsidRPr="005052FC">
        <w:rPr>
          <w:rFonts w:ascii="Arial" w:hAnsi="Arial" w:cs="Arial"/>
        </w:rPr>
        <w:t>. « Конкурс на выполнение муниципальных услуг среди СО НКО».</w:t>
      </w:r>
    </w:p>
    <w:p w:rsidR="00483122" w:rsidRPr="005052FC" w:rsidRDefault="00483122" w:rsidP="000D7323">
      <w:pPr>
        <w:jc w:val="both"/>
        <w:rPr>
          <w:rFonts w:ascii="Arial" w:hAnsi="Arial" w:cs="Arial"/>
        </w:rPr>
      </w:pPr>
      <w:r w:rsidRPr="005052FC">
        <w:rPr>
          <w:rFonts w:ascii="Arial" w:hAnsi="Arial" w:cs="Arial"/>
        </w:rPr>
        <w:t xml:space="preserve">Финансирование мероприятия осуществляется на конкурсной основе.   Положение о проведении конкурса устанавливается  распоряжением администрации района. </w:t>
      </w:r>
    </w:p>
    <w:p w:rsidR="00483122" w:rsidRPr="00F95678" w:rsidRDefault="00483122" w:rsidP="00483122">
      <w:pPr>
        <w:jc w:val="both"/>
        <w:rPr>
          <w:rFonts w:ascii="Arial" w:hAnsi="Arial" w:cs="Arial"/>
        </w:rPr>
      </w:pPr>
      <w:r>
        <w:rPr>
          <w:rFonts w:ascii="Arial" w:hAnsi="Arial" w:cs="Arial"/>
        </w:rPr>
        <w:t xml:space="preserve">           </w:t>
      </w:r>
      <w:r w:rsidRPr="00F95678">
        <w:rPr>
          <w:rFonts w:ascii="Arial" w:hAnsi="Arial" w:cs="Arial"/>
        </w:rPr>
        <w:t xml:space="preserve">Порядок определения объема и предоставления указанной субсидии из местного бюджета устанавливается </w:t>
      </w:r>
      <w:r>
        <w:rPr>
          <w:rFonts w:ascii="Arial" w:hAnsi="Arial" w:cs="Arial"/>
        </w:rPr>
        <w:t>распоряжением  администрации</w:t>
      </w:r>
      <w:r w:rsidRPr="00F95678">
        <w:rPr>
          <w:rFonts w:ascii="Arial" w:hAnsi="Arial" w:cs="Arial"/>
        </w:rPr>
        <w:t xml:space="preserve"> района. Для проведения конкурса образуется комиссия  по проведению конкурсного </w:t>
      </w:r>
      <w:r>
        <w:rPr>
          <w:rFonts w:ascii="Arial" w:hAnsi="Arial" w:cs="Arial"/>
        </w:rPr>
        <w:t xml:space="preserve">отбора. </w:t>
      </w:r>
      <w:r w:rsidRPr="00F95678">
        <w:rPr>
          <w:rFonts w:ascii="Arial" w:hAnsi="Arial" w:cs="Arial"/>
        </w:rPr>
        <w:t>Персональный состав, порядок работы и принятия решений, права и обязанности конкурсной комиссии утверждаются  администрацией.</w:t>
      </w:r>
      <w:r>
        <w:rPr>
          <w:rFonts w:ascii="Arial" w:hAnsi="Arial" w:cs="Arial"/>
        </w:rPr>
        <w:t xml:space="preserve"> </w:t>
      </w:r>
      <w:r w:rsidRPr="00F95678">
        <w:rPr>
          <w:rFonts w:ascii="Arial" w:hAnsi="Arial" w:cs="Arial"/>
        </w:rPr>
        <w:t xml:space="preserve">Конкурсная комиссия сформирована из представителей администрации района, поселка и общественности. Число членов конкурсной комиссии должно быть </w:t>
      </w:r>
      <w:r>
        <w:rPr>
          <w:rFonts w:ascii="Arial" w:hAnsi="Arial" w:cs="Arial"/>
        </w:rPr>
        <w:t>нечетным и составлять не менее 5</w:t>
      </w:r>
      <w:r w:rsidRPr="00F95678">
        <w:rPr>
          <w:rFonts w:ascii="Arial" w:hAnsi="Arial" w:cs="Arial"/>
        </w:rPr>
        <w:t xml:space="preserve"> человек.</w:t>
      </w:r>
    </w:p>
    <w:p w:rsidR="00483122" w:rsidRPr="00F95678" w:rsidRDefault="00483122" w:rsidP="00483122">
      <w:pPr>
        <w:ind w:firstLine="709"/>
        <w:jc w:val="both"/>
        <w:rPr>
          <w:rFonts w:ascii="Arial" w:hAnsi="Arial" w:cs="Arial"/>
        </w:rPr>
      </w:pPr>
      <w:r w:rsidRPr="00F95678">
        <w:rPr>
          <w:rFonts w:ascii="Arial" w:hAnsi="Arial" w:cs="Arial"/>
        </w:rPr>
        <w:t>Организации, претендующие на участие в конкурсном отборе, представляют следующие документы:</w:t>
      </w:r>
    </w:p>
    <w:p w:rsidR="00483122" w:rsidRPr="00F95678" w:rsidRDefault="00483122" w:rsidP="00483122">
      <w:pPr>
        <w:rPr>
          <w:rFonts w:ascii="Arial" w:hAnsi="Arial" w:cs="Arial"/>
        </w:rPr>
      </w:pPr>
      <w:r w:rsidRPr="00F95678">
        <w:rPr>
          <w:rFonts w:ascii="Arial" w:hAnsi="Arial" w:cs="Arial"/>
        </w:rPr>
        <w:t>- заявление установленной формы на печатном и электронном носителях;</w:t>
      </w:r>
    </w:p>
    <w:p w:rsidR="00483122" w:rsidRPr="00F95678" w:rsidRDefault="00483122" w:rsidP="00483122">
      <w:pPr>
        <w:rPr>
          <w:rFonts w:ascii="Arial" w:hAnsi="Arial" w:cs="Arial"/>
        </w:rPr>
      </w:pPr>
      <w:r w:rsidRPr="00F95678">
        <w:rPr>
          <w:rFonts w:ascii="Arial" w:hAnsi="Arial" w:cs="Arial"/>
        </w:rPr>
        <w:t>- проект, описание услуги на печатном и электронном носителях по установленной форме;</w:t>
      </w:r>
    </w:p>
    <w:p w:rsidR="00483122" w:rsidRPr="00F95678" w:rsidRDefault="00483122" w:rsidP="00483122">
      <w:pPr>
        <w:jc w:val="both"/>
        <w:rPr>
          <w:rFonts w:ascii="Arial" w:hAnsi="Arial" w:cs="Arial"/>
        </w:rPr>
      </w:pPr>
      <w:r w:rsidRPr="00F95678">
        <w:rPr>
          <w:rFonts w:ascii="Arial" w:hAnsi="Arial" w:cs="Arial"/>
        </w:rPr>
        <w:t>- выписку из Единого государственного реестра юридических лиц со сведениями о заявителе, выданную не ранее чем за полгода до окончания срока приема заявок на участие в конкурсе;</w:t>
      </w:r>
    </w:p>
    <w:p w:rsidR="00483122" w:rsidRPr="00F95678" w:rsidRDefault="00483122" w:rsidP="00483122">
      <w:pPr>
        <w:rPr>
          <w:rFonts w:ascii="Arial" w:hAnsi="Arial" w:cs="Arial"/>
        </w:rPr>
      </w:pPr>
      <w:r w:rsidRPr="00F95678">
        <w:rPr>
          <w:rFonts w:ascii="Arial" w:hAnsi="Arial" w:cs="Arial"/>
        </w:rPr>
        <w:t>- копию учредительных документов заявителя;</w:t>
      </w:r>
    </w:p>
    <w:p w:rsidR="00483122" w:rsidRDefault="00483122" w:rsidP="00483122">
      <w:pPr>
        <w:jc w:val="both"/>
        <w:rPr>
          <w:rFonts w:ascii="Arial" w:hAnsi="Arial" w:cs="Arial"/>
        </w:rPr>
      </w:pPr>
      <w:r w:rsidRPr="00F95678">
        <w:rPr>
          <w:rFonts w:ascii="Arial" w:hAnsi="Arial" w:cs="Arial"/>
        </w:rPr>
        <w:t>- копию отчетности, представленной заявителем в Министерство юстиции Российской Федерации (его территориальный орган) за предыдущий отчетный год.</w:t>
      </w:r>
    </w:p>
    <w:p w:rsidR="00483122" w:rsidRPr="00F95678" w:rsidRDefault="00483122" w:rsidP="00483122">
      <w:pPr>
        <w:ind w:firstLine="709"/>
        <w:jc w:val="both"/>
        <w:rPr>
          <w:rFonts w:ascii="Arial" w:hAnsi="Arial" w:cs="Arial"/>
        </w:rPr>
      </w:pPr>
      <w:r w:rsidRPr="00F95678">
        <w:rPr>
          <w:rFonts w:ascii="Arial" w:hAnsi="Arial" w:cs="Arial"/>
        </w:rPr>
        <w:t xml:space="preserve">На основании итогового протокола заседания комиссии  </w:t>
      </w:r>
      <w:r>
        <w:rPr>
          <w:rFonts w:ascii="Arial" w:hAnsi="Arial" w:cs="Arial"/>
        </w:rPr>
        <w:t>по поведению итогов конкурса муниципальных услуг предоставляется субсидия</w:t>
      </w:r>
      <w:r w:rsidRPr="00F95678">
        <w:rPr>
          <w:rFonts w:ascii="Arial" w:hAnsi="Arial" w:cs="Arial"/>
        </w:rPr>
        <w:t xml:space="preserve"> социально ориентированным НКО - победителям конкурсного отбора, которое является основанием для заключения </w:t>
      </w:r>
      <w:r>
        <w:rPr>
          <w:rFonts w:ascii="Arial" w:hAnsi="Arial" w:cs="Arial"/>
        </w:rPr>
        <w:t>соглашения</w:t>
      </w:r>
      <w:r w:rsidRPr="00F95678">
        <w:rPr>
          <w:rFonts w:ascii="Arial" w:hAnsi="Arial" w:cs="Arial"/>
        </w:rPr>
        <w:t xml:space="preserve"> между </w:t>
      </w:r>
      <w:r w:rsidRPr="002505F2">
        <w:rPr>
          <w:rFonts w:ascii="Arial" w:hAnsi="Arial" w:cs="Arial"/>
        </w:rPr>
        <w:t xml:space="preserve">Главным распорядителем бюджетных средств </w:t>
      </w:r>
      <w:r w:rsidRPr="00F95678">
        <w:rPr>
          <w:rFonts w:ascii="Arial" w:hAnsi="Arial" w:cs="Arial"/>
        </w:rPr>
        <w:t xml:space="preserve">и социально ориентированными НКО. На основании данного </w:t>
      </w:r>
      <w:r>
        <w:rPr>
          <w:rFonts w:ascii="Arial" w:hAnsi="Arial" w:cs="Arial"/>
        </w:rPr>
        <w:t>соглашения</w:t>
      </w:r>
      <w:r w:rsidRPr="00F95678">
        <w:rPr>
          <w:rFonts w:ascii="Arial" w:hAnsi="Arial" w:cs="Arial"/>
        </w:rPr>
        <w:t xml:space="preserve"> осуществляется предоставление субсидии.</w:t>
      </w:r>
    </w:p>
    <w:p w:rsidR="00483122" w:rsidRPr="00F95678" w:rsidRDefault="00483122" w:rsidP="00483122">
      <w:pPr>
        <w:ind w:firstLine="709"/>
        <w:jc w:val="both"/>
        <w:rPr>
          <w:rFonts w:ascii="Arial" w:hAnsi="Arial" w:cs="Arial"/>
        </w:rPr>
      </w:pPr>
      <w:r w:rsidRPr="00F95678">
        <w:rPr>
          <w:rFonts w:ascii="Arial" w:hAnsi="Arial" w:cs="Arial"/>
        </w:rPr>
        <w:t xml:space="preserve">В </w:t>
      </w:r>
      <w:r>
        <w:rPr>
          <w:rFonts w:ascii="Arial" w:hAnsi="Arial" w:cs="Arial"/>
        </w:rPr>
        <w:t>соглашении</w:t>
      </w:r>
      <w:r w:rsidRPr="00F95678">
        <w:rPr>
          <w:rFonts w:ascii="Arial" w:hAnsi="Arial" w:cs="Arial"/>
        </w:rPr>
        <w:t xml:space="preserve"> о предоставлении субсидии должны быть указаны обязательства сторон, условия и порядок перечисления субсидии, цели использования, срок действия </w:t>
      </w:r>
      <w:r>
        <w:rPr>
          <w:rFonts w:ascii="Arial" w:hAnsi="Arial" w:cs="Arial"/>
        </w:rPr>
        <w:t>соглашения</w:t>
      </w:r>
      <w:r w:rsidRPr="00F95678">
        <w:rPr>
          <w:rFonts w:ascii="Arial" w:hAnsi="Arial" w:cs="Arial"/>
        </w:rPr>
        <w:t xml:space="preserve">, порядок предоставления отчетности об использовании субсидии и возврата средств в случае нецелевого использования, ответственность сторон, порядок расторжения </w:t>
      </w:r>
      <w:r>
        <w:rPr>
          <w:rFonts w:ascii="Arial" w:hAnsi="Arial" w:cs="Arial"/>
        </w:rPr>
        <w:t>соглашения</w:t>
      </w:r>
      <w:r w:rsidRPr="00F95678">
        <w:rPr>
          <w:rFonts w:ascii="Arial" w:hAnsi="Arial" w:cs="Arial"/>
        </w:rPr>
        <w:t>.</w:t>
      </w:r>
    </w:p>
    <w:p w:rsidR="00483122" w:rsidRDefault="00483122" w:rsidP="00483122">
      <w:pPr>
        <w:pStyle w:val="Default"/>
        <w:ind w:firstLine="708"/>
        <w:rPr>
          <w:rFonts w:ascii="Arial" w:hAnsi="Arial" w:cs="Arial"/>
        </w:rPr>
      </w:pPr>
      <w:r w:rsidRPr="00F95678">
        <w:rPr>
          <w:rFonts w:ascii="Arial" w:hAnsi="Arial" w:cs="Arial"/>
        </w:rPr>
        <w:t>Средства, полученные в виде субсидии, носят целевой характер и не могут быть израсходованы на другие цели.</w:t>
      </w:r>
    </w:p>
    <w:p w:rsidR="00483122" w:rsidRPr="00F95678" w:rsidRDefault="00483122" w:rsidP="00483122">
      <w:pPr>
        <w:pStyle w:val="Default"/>
        <w:ind w:firstLine="708"/>
        <w:rPr>
          <w:rFonts w:ascii="Arial" w:hAnsi="Arial" w:cs="Arial"/>
          <w:color w:val="FF0000"/>
        </w:rPr>
      </w:pPr>
      <w:r>
        <w:rPr>
          <w:rFonts w:ascii="Arial" w:hAnsi="Arial" w:cs="Arial"/>
        </w:rPr>
        <w:t>Получившие субсидии СО НКО предоставляют отчет с фото и/или видео материалами.</w:t>
      </w:r>
    </w:p>
    <w:p w:rsidR="003E61B0" w:rsidRPr="00717AFD" w:rsidRDefault="003E61B0" w:rsidP="00030FD7">
      <w:pPr>
        <w:pStyle w:val="ConsPlusNormal"/>
        <w:widowControl/>
        <w:ind w:firstLine="0"/>
        <w:outlineLvl w:val="1"/>
        <w:rPr>
          <w:sz w:val="24"/>
          <w:szCs w:val="24"/>
        </w:rPr>
      </w:pPr>
    </w:p>
    <w:p w:rsidR="00A34D13" w:rsidRDefault="00A34D13" w:rsidP="00030FD7">
      <w:pPr>
        <w:autoSpaceDE w:val="0"/>
        <w:autoSpaceDN w:val="0"/>
        <w:adjustRightInd w:val="0"/>
        <w:jc w:val="both"/>
        <w:outlineLvl w:val="1"/>
        <w:rPr>
          <w:rFonts w:ascii="Arial" w:hAnsi="Arial" w:cs="Arial"/>
        </w:rPr>
      </w:pPr>
    </w:p>
    <w:p w:rsidR="003B746F" w:rsidRDefault="003B746F" w:rsidP="00030FD7">
      <w:pPr>
        <w:autoSpaceDE w:val="0"/>
        <w:autoSpaceDN w:val="0"/>
        <w:adjustRightInd w:val="0"/>
        <w:jc w:val="both"/>
        <w:outlineLvl w:val="1"/>
        <w:rPr>
          <w:rFonts w:ascii="Arial" w:hAnsi="Arial" w:cs="Arial"/>
        </w:rPr>
      </w:pPr>
      <w:r>
        <w:rPr>
          <w:rFonts w:ascii="Arial" w:hAnsi="Arial" w:cs="Arial"/>
        </w:rPr>
        <w:t xml:space="preserve">Начальник Отдела культуры, </w:t>
      </w:r>
    </w:p>
    <w:p w:rsidR="003B746F" w:rsidRDefault="003B746F" w:rsidP="00030FD7">
      <w:pPr>
        <w:autoSpaceDE w:val="0"/>
        <w:autoSpaceDN w:val="0"/>
        <w:adjustRightInd w:val="0"/>
        <w:jc w:val="both"/>
        <w:outlineLvl w:val="1"/>
        <w:rPr>
          <w:rFonts w:ascii="Arial" w:hAnsi="Arial" w:cs="Arial"/>
        </w:rPr>
      </w:pPr>
      <w:r>
        <w:rPr>
          <w:rFonts w:ascii="Arial" w:hAnsi="Arial" w:cs="Arial"/>
        </w:rPr>
        <w:t>молодежной политики и туризма</w:t>
      </w:r>
      <w:r w:rsidR="00A34D13">
        <w:rPr>
          <w:rFonts w:ascii="Arial" w:hAnsi="Arial" w:cs="Arial"/>
        </w:rPr>
        <w:tab/>
      </w:r>
      <w:r w:rsidR="00A34D13">
        <w:rPr>
          <w:rFonts w:ascii="Arial" w:hAnsi="Arial" w:cs="Arial"/>
        </w:rPr>
        <w:tab/>
      </w:r>
      <w:r w:rsidR="00A34D13">
        <w:rPr>
          <w:rFonts w:ascii="Arial" w:hAnsi="Arial" w:cs="Arial"/>
        </w:rPr>
        <w:tab/>
      </w:r>
      <w:r>
        <w:rPr>
          <w:rFonts w:ascii="Arial" w:hAnsi="Arial" w:cs="Arial"/>
        </w:rPr>
        <w:t xml:space="preserve"> А.В. Костюченко</w:t>
      </w:r>
    </w:p>
    <w:p w:rsidR="00543ADA" w:rsidRDefault="00543ADA">
      <w:pPr>
        <w:autoSpaceDE w:val="0"/>
        <w:autoSpaceDN w:val="0"/>
        <w:adjustRightInd w:val="0"/>
        <w:jc w:val="both"/>
        <w:outlineLvl w:val="1"/>
        <w:rPr>
          <w:rFonts w:ascii="Arial" w:hAnsi="Arial" w:cs="Arial"/>
        </w:rPr>
      </w:pPr>
    </w:p>
    <w:p w:rsidR="008F0AAB" w:rsidRDefault="008F0AAB">
      <w:pPr>
        <w:autoSpaceDE w:val="0"/>
        <w:autoSpaceDN w:val="0"/>
        <w:adjustRightInd w:val="0"/>
        <w:jc w:val="both"/>
        <w:outlineLvl w:val="1"/>
        <w:rPr>
          <w:rFonts w:ascii="Arial" w:hAnsi="Arial" w:cs="Arial"/>
        </w:rPr>
        <w:sectPr w:rsidR="008F0AAB" w:rsidSect="00190F8F">
          <w:headerReference w:type="even" r:id="rId10"/>
          <w:pgSz w:w="11906" w:h="16838"/>
          <w:pgMar w:top="1134" w:right="1134" w:bottom="1134" w:left="1701" w:header="709" w:footer="709" w:gutter="0"/>
          <w:pgNumType w:start="1"/>
          <w:cols w:space="708"/>
          <w:titlePg/>
          <w:docGrid w:linePitch="360"/>
        </w:sectPr>
      </w:pPr>
    </w:p>
    <w:p w:rsidR="00543ADA" w:rsidRPr="00543ADA" w:rsidRDefault="00543ADA" w:rsidP="00543ADA">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t xml:space="preserve">Приложение № 1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к Паспорту муниципальной программы «Развитие и поддержка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Шушенского района» </w:t>
      </w:r>
    </w:p>
    <w:p w:rsidR="00543ADA" w:rsidRPr="00543ADA" w:rsidRDefault="00543ADA" w:rsidP="00543ADA">
      <w:pPr>
        <w:autoSpaceDE w:val="0"/>
        <w:autoSpaceDN w:val="0"/>
        <w:adjustRightInd w:val="0"/>
        <w:ind w:firstLine="540"/>
        <w:jc w:val="center"/>
        <w:outlineLvl w:val="0"/>
        <w:rPr>
          <w:rFonts w:ascii="Arial" w:hAnsi="Arial" w:cs="Arial"/>
        </w:rPr>
      </w:pPr>
      <w:r w:rsidRPr="00543ADA">
        <w:rPr>
          <w:rFonts w:ascii="Arial" w:hAnsi="Arial" w:cs="Arial"/>
        </w:rPr>
        <w:t>Перечень целевых показателей и показателей результативности программы</w:t>
      </w:r>
    </w:p>
    <w:p w:rsidR="00543ADA" w:rsidRPr="00543ADA" w:rsidRDefault="00543ADA" w:rsidP="00543ADA">
      <w:pPr>
        <w:autoSpaceDE w:val="0"/>
        <w:autoSpaceDN w:val="0"/>
        <w:adjustRightInd w:val="0"/>
        <w:ind w:firstLine="540"/>
        <w:jc w:val="center"/>
        <w:outlineLvl w:val="0"/>
        <w:rPr>
          <w:rFonts w:ascii="Arial" w:hAnsi="Arial" w:cs="Arial"/>
        </w:rPr>
      </w:pPr>
      <w:r w:rsidRPr="00543ADA">
        <w:rPr>
          <w:rFonts w:ascii="Arial" w:hAnsi="Arial" w:cs="Arial"/>
        </w:rPr>
        <w:t>с расшифровкой плановых значений по годам ее реализации</w:t>
      </w:r>
    </w:p>
    <w:p w:rsidR="00543ADA" w:rsidRPr="00543ADA" w:rsidRDefault="00543ADA" w:rsidP="00543ADA">
      <w:pPr>
        <w:autoSpaceDE w:val="0"/>
        <w:autoSpaceDN w:val="0"/>
        <w:adjustRightInd w:val="0"/>
        <w:ind w:firstLine="540"/>
        <w:jc w:val="center"/>
        <w:rPr>
          <w:rFonts w:ascii="Arial" w:hAnsi="Arial" w:cs="Arial"/>
        </w:rPr>
      </w:pPr>
    </w:p>
    <w:tbl>
      <w:tblPr>
        <w:tblW w:w="14884" w:type="dxa"/>
        <w:tblInd w:w="212" w:type="dxa"/>
        <w:tblLayout w:type="fixed"/>
        <w:tblCellMar>
          <w:left w:w="70" w:type="dxa"/>
          <w:right w:w="70" w:type="dxa"/>
        </w:tblCellMar>
        <w:tblLook w:val="0000" w:firstRow="0" w:lastRow="0" w:firstColumn="0" w:lastColumn="0" w:noHBand="0" w:noVBand="0"/>
      </w:tblPr>
      <w:tblGrid>
        <w:gridCol w:w="425"/>
        <w:gridCol w:w="2268"/>
        <w:gridCol w:w="851"/>
        <w:gridCol w:w="142"/>
        <w:gridCol w:w="567"/>
        <w:gridCol w:w="1559"/>
        <w:gridCol w:w="1134"/>
        <w:gridCol w:w="1134"/>
        <w:gridCol w:w="1134"/>
        <w:gridCol w:w="1134"/>
        <w:gridCol w:w="1134"/>
        <w:gridCol w:w="1134"/>
        <w:gridCol w:w="1134"/>
        <w:gridCol w:w="1134"/>
      </w:tblGrid>
      <w:tr w:rsidR="00483122" w:rsidRPr="00543ADA" w:rsidTr="009F7DC6">
        <w:trPr>
          <w:cantSplit/>
          <w:trHeight w:val="900"/>
        </w:trPr>
        <w:tc>
          <w:tcPr>
            <w:tcW w:w="425"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ind w:firstLine="720"/>
              <w:jc w:val="center"/>
              <w:rPr>
                <w:rFonts w:ascii="Arial" w:hAnsi="Arial" w:cs="Arial"/>
                <w:sz w:val="16"/>
                <w:szCs w:val="16"/>
              </w:rPr>
            </w:pPr>
            <w:r w:rsidRPr="00215591">
              <w:rPr>
                <w:rFonts w:ascii="Arial" w:hAnsi="Arial" w:cs="Arial"/>
                <w:sz w:val="16"/>
                <w:szCs w:val="16"/>
              </w:rPr>
              <w:t xml:space="preserve">№  </w:t>
            </w:r>
            <w:r w:rsidRPr="00215591">
              <w:rPr>
                <w:rFonts w:ascii="Arial" w:hAnsi="Arial" w:cs="Arial"/>
                <w:sz w:val="16"/>
                <w:szCs w:val="16"/>
              </w:rPr>
              <w:br/>
              <w:t>п/п</w:t>
            </w:r>
          </w:p>
        </w:tc>
        <w:tc>
          <w:tcPr>
            <w:tcW w:w="2268"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ind w:firstLine="720"/>
              <w:jc w:val="center"/>
              <w:rPr>
                <w:rFonts w:ascii="Arial" w:hAnsi="Arial" w:cs="Arial"/>
                <w:sz w:val="16"/>
                <w:szCs w:val="16"/>
              </w:rPr>
            </w:pPr>
            <w:r w:rsidRPr="00215591">
              <w:rPr>
                <w:rFonts w:ascii="Arial" w:hAnsi="Arial" w:cs="Arial"/>
                <w:sz w:val="16"/>
                <w:szCs w:val="16"/>
              </w:rPr>
              <w:t xml:space="preserve">Цель,    </w:t>
            </w:r>
            <w:r w:rsidRPr="00215591">
              <w:rPr>
                <w:rFonts w:ascii="Arial" w:hAnsi="Arial" w:cs="Arial"/>
                <w:sz w:val="16"/>
                <w:szCs w:val="16"/>
              </w:rPr>
              <w:br/>
              <w:t xml:space="preserve">целевые индикаторы </w:t>
            </w:r>
            <w:r w:rsidRPr="00215591">
              <w:rPr>
                <w:rFonts w:ascii="Arial" w:hAnsi="Arial" w:cs="Arial"/>
                <w:sz w:val="16"/>
                <w:szCs w:val="16"/>
              </w:rPr>
              <w:br/>
            </w:r>
          </w:p>
        </w:tc>
        <w:tc>
          <w:tcPr>
            <w:tcW w:w="851"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rPr>
                <w:rFonts w:ascii="Arial" w:hAnsi="Arial" w:cs="Arial"/>
                <w:sz w:val="16"/>
                <w:szCs w:val="16"/>
              </w:rPr>
            </w:pPr>
            <w:r w:rsidRPr="00215591">
              <w:rPr>
                <w:rFonts w:ascii="Arial" w:hAnsi="Arial" w:cs="Arial"/>
                <w:sz w:val="16"/>
                <w:szCs w:val="16"/>
              </w:rPr>
              <w:t>Единица</w:t>
            </w:r>
            <w:r w:rsidRPr="00215591">
              <w:rPr>
                <w:rFonts w:ascii="Arial" w:hAnsi="Arial" w:cs="Arial"/>
                <w:sz w:val="16"/>
                <w:szCs w:val="16"/>
              </w:rPr>
              <w:br/>
              <w:t>измерения</w:t>
            </w:r>
          </w:p>
        </w:tc>
        <w:tc>
          <w:tcPr>
            <w:tcW w:w="709" w:type="dxa"/>
            <w:gridSpan w:val="2"/>
            <w:vMerge w:val="restart"/>
            <w:tcBorders>
              <w:top w:val="single" w:sz="6" w:space="0" w:color="auto"/>
              <w:left w:val="single" w:sz="6" w:space="0" w:color="auto"/>
              <w:right w:val="single" w:sz="6" w:space="0" w:color="auto"/>
            </w:tcBorders>
            <w:vAlign w:val="center"/>
          </w:tcPr>
          <w:p w:rsidR="00483122" w:rsidRPr="00215591" w:rsidRDefault="00483122" w:rsidP="00215591">
            <w:pPr>
              <w:autoSpaceDE w:val="0"/>
              <w:autoSpaceDN w:val="0"/>
              <w:adjustRightInd w:val="0"/>
              <w:jc w:val="center"/>
              <w:rPr>
                <w:rFonts w:ascii="Arial" w:hAnsi="Arial" w:cs="Arial"/>
                <w:sz w:val="16"/>
                <w:szCs w:val="16"/>
              </w:rPr>
            </w:pPr>
            <w:r w:rsidRPr="00215591">
              <w:rPr>
                <w:rFonts w:ascii="Arial" w:hAnsi="Arial" w:cs="Arial"/>
                <w:sz w:val="16"/>
                <w:szCs w:val="16"/>
              </w:rPr>
              <w:t>Вес показателя</w:t>
            </w:r>
          </w:p>
        </w:tc>
        <w:tc>
          <w:tcPr>
            <w:tcW w:w="1559" w:type="dxa"/>
            <w:vMerge w:val="restart"/>
            <w:tcBorders>
              <w:top w:val="single" w:sz="6" w:space="0" w:color="auto"/>
              <w:left w:val="single" w:sz="6" w:space="0" w:color="auto"/>
              <w:right w:val="single" w:sz="4" w:space="0" w:color="auto"/>
            </w:tcBorders>
            <w:vAlign w:val="center"/>
          </w:tcPr>
          <w:p w:rsidR="00483122" w:rsidRPr="001A4BF8" w:rsidRDefault="00483122" w:rsidP="001D1F33">
            <w:pPr>
              <w:autoSpaceDE w:val="0"/>
              <w:autoSpaceDN w:val="0"/>
              <w:adjustRightInd w:val="0"/>
              <w:rPr>
                <w:rFonts w:ascii="Arial" w:hAnsi="Arial" w:cs="Arial"/>
                <w:sz w:val="18"/>
                <w:szCs w:val="18"/>
              </w:rPr>
            </w:pPr>
            <w:r>
              <w:rPr>
                <w:rFonts w:ascii="Arial" w:hAnsi="Arial" w:cs="Arial"/>
                <w:sz w:val="16"/>
                <w:szCs w:val="16"/>
              </w:rPr>
              <w:t>Год, предшествующий реализации муниципальной программы</w:t>
            </w:r>
          </w:p>
        </w:tc>
        <w:tc>
          <w:tcPr>
            <w:tcW w:w="1134" w:type="dxa"/>
            <w:vMerge w:val="restart"/>
            <w:tcBorders>
              <w:top w:val="single" w:sz="6" w:space="0" w:color="auto"/>
              <w:left w:val="single" w:sz="4" w:space="0" w:color="auto"/>
              <w:right w:val="single" w:sz="4" w:space="0" w:color="auto"/>
            </w:tcBorders>
            <w:vAlign w:val="center"/>
          </w:tcPr>
          <w:p w:rsidR="00483122" w:rsidRPr="00215591" w:rsidRDefault="00483122" w:rsidP="001D1F33">
            <w:pPr>
              <w:autoSpaceDE w:val="0"/>
              <w:autoSpaceDN w:val="0"/>
              <w:adjustRightInd w:val="0"/>
              <w:rPr>
                <w:rFonts w:ascii="Arial" w:hAnsi="Arial" w:cs="Arial"/>
                <w:sz w:val="16"/>
                <w:szCs w:val="16"/>
              </w:rPr>
            </w:pPr>
            <w:r w:rsidRPr="00215591">
              <w:rPr>
                <w:rFonts w:ascii="Arial" w:hAnsi="Arial" w:cs="Arial"/>
                <w:sz w:val="16"/>
                <w:szCs w:val="16"/>
              </w:rPr>
              <w:t>Отчетный финансовый год 2017</w:t>
            </w:r>
          </w:p>
        </w:tc>
        <w:tc>
          <w:tcPr>
            <w:tcW w:w="1134" w:type="dxa"/>
            <w:vMerge w:val="restart"/>
            <w:tcBorders>
              <w:top w:val="single" w:sz="6" w:space="0" w:color="auto"/>
              <w:left w:val="single" w:sz="4" w:space="0" w:color="auto"/>
              <w:right w:val="single" w:sz="6" w:space="0" w:color="auto"/>
            </w:tcBorders>
            <w:vAlign w:val="center"/>
          </w:tcPr>
          <w:p w:rsidR="00483122" w:rsidRPr="00215591" w:rsidRDefault="00483122" w:rsidP="008F0AAB">
            <w:pPr>
              <w:autoSpaceDE w:val="0"/>
              <w:autoSpaceDN w:val="0"/>
              <w:adjustRightInd w:val="0"/>
              <w:rPr>
                <w:rFonts w:ascii="Arial" w:hAnsi="Arial" w:cs="Arial"/>
                <w:sz w:val="16"/>
                <w:szCs w:val="16"/>
              </w:rPr>
            </w:pPr>
            <w:r w:rsidRPr="00215591">
              <w:rPr>
                <w:rFonts w:ascii="Arial" w:hAnsi="Arial" w:cs="Arial"/>
                <w:sz w:val="16"/>
                <w:szCs w:val="16"/>
              </w:rPr>
              <w:t>Отчетный финансовый год 2018</w:t>
            </w:r>
          </w:p>
        </w:tc>
        <w:tc>
          <w:tcPr>
            <w:tcW w:w="1134" w:type="dxa"/>
            <w:vMerge w:val="restart"/>
            <w:tcBorders>
              <w:top w:val="single" w:sz="6" w:space="0" w:color="auto"/>
              <w:left w:val="single" w:sz="6" w:space="0" w:color="auto"/>
              <w:right w:val="single" w:sz="6" w:space="0" w:color="auto"/>
            </w:tcBorders>
            <w:vAlign w:val="center"/>
          </w:tcPr>
          <w:p w:rsidR="00483122" w:rsidRPr="00215591" w:rsidRDefault="00483122" w:rsidP="008F0AAB">
            <w:pPr>
              <w:autoSpaceDE w:val="0"/>
              <w:autoSpaceDN w:val="0"/>
              <w:adjustRightInd w:val="0"/>
              <w:rPr>
                <w:rFonts w:ascii="Arial" w:hAnsi="Arial" w:cs="Arial"/>
                <w:sz w:val="16"/>
                <w:szCs w:val="16"/>
              </w:rPr>
            </w:pPr>
            <w:r w:rsidRPr="00215591">
              <w:rPr>
                <w:rFonts w:ascii="Arial" w:hAnsi="Arial" w:cs="Arial"/>
                <w:sz w:val="16"/>
                <w:szCs w:val="16"/>
              </w:rPr>
              <w:t>Текущий финансовый год 2019</w:t>
            </w:r>
          </w:p>
        </w:tc>
        <w:tc>
          <w:tcPr>
            <w:tcW w:w="1134"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rPr>
                <w:rFonts w:ascii="Arial" w:hAnsi="Arial" w:cs="Arial"/>
                <w:sz w:val="16"/>
                <w:szCs w:val="16"/>
              </w:rPr>
            </w:pPr>
            <w:r w:rsidRPr="00215591">
              <w:rPr>
                <w:rFonts w:ascii="Arial" w:hAnsi="Arial" w:cs="Arial"/>
                <w:sz w:val="16"/>
                <w:szCs w:val="16"/>
              </w:rPr>
              <w:t>Очередной финансовый год</w:t>
            </w:r>
          </w:p>
        </w:tc>
        <w:tc>
          <w:tcPr>
            <w:tcW w:w="1134" w:type="dxa"/>
            <w:vMerge w:val="restart"/>
            <w:tcBorders>
              <w:top w:val="single" w:sz="6" w:space="0" w:color="auto"/>
              <w:left w:val="single" w:sz="6" w:space="0" w:color="auto"/>
              <w:right w:val="single" w:sz="6" w:space="0" w:color="auto"/>
            </w:tcBorders>
            <w:vAlign w:val="center"/>
          </w:tcPr>
          <w:p w:rsidR="00483122" w:rsidRPr="00215591" w:rsidRDefault="00483122" w:rsidP="00543ADA">
            <w:pPr>
              <w:autoSpaceDE w:val="0"/>
              <w:autoSpaceDN w:val="0"/>
              <w:adjustRightInd w:val="0"/>
              <w:rPr>
                <w:rFonts w:ascii="Arial" w:hAnsi="Arial" w:cs="Arial"/>
                <w:sz w:val="16"/>
                <w:szCs w:val="16"/>
              </w:rPr>
            </w:pPr>
            <w:r w:rsidRPr="00215591">
              <w:rPr>
                <w:rFonts w:ascii="Arial" w:hAnsi="Arial" w:cs="Arial"/>
                <w:sz w:val="16"/>
                <w:szCs w:val="16"/>
              </w:rPr>
              <w:t>Первый год планового периода</w:t>
            </w:r>
          </w:p>
        </w:tc>
        <w:tc>
          <w:tcPr>
            <w:tcW w:w="1134" w:type="dxa"/>
            <w:vMerge w:val="restart"/>
            <w:tcBorders>
              <w:top w:val="single" w:sz="6" w:space="0" w:color="auto"/>
              <w:left w:val="single" w:sz="6" w:space="0" w:color="auto"/>
              <w:right w:val="single" w:sz="4" w:space="0" w:color="auto"/>
            </w:tcBorders>
            <w:vAlign w:val="center"/>
          </w:tcPr>
          <w:p w:rsidR="00483122" w:rsidRPr="00215591" w:rsidRDefault="00483122" w:rsidP="00543ADA">
            <w:pPr>
              <w:autoSpaceDE w:val="0"/>
              <w:autoSpaceDN w:val="0"/>
              <w:adjustRightInd w:val="0"/>
              <w:rPr>
                <w:rFonts w:ascii="Arial" w:hAnsi="Arial" w:cs="Arial"/>
                <w:sz w:val="16"/>
                <w:szCs w:val="16"/>
              </w:rPr>
            </w:pPr>
            <w:r w:rsidRPr="00215591">
              <w:rPr>
                <w:rFonts w:ascii="Arial" w:hAnsi="Arial" w:cs="Arial"/>
                <w:sz w:val="16"/>
                <w:szCs w:val="16"/>
              </w:rPr>
              <w:t>Второй год планового периода</w:t>
            </w:r>
          </w:p>
        </w:tc>
        <w:tc>
          <w:tcPr>
            <w:tcW w:w="2268" w:type="dxa"/>
            <w:gridSpan w:val="2"/>
            <w:tcBorders>
              <w:top w:val="single" w:sz="6" w:space="0" w:color="auto"/>
              <w:left w:val="single" w:sz="4" w:space="0" w:color="auto"/>
              <w:bottom w:val="single" w:sz="4" w:space="0" w:color="auto"/>
              <w:right w:val="single" w:sz="6" w:space="0" w:color="auto"/>
            </w:tcBorders>
          </w:tcPr>
          <w:p w:rsidR="00483122" w:rsidRPr="00155893" w:rsidRDefault="00483122" w:rsidP="00DF3E4F">
            <w:pPr>
              <w:autoSpaceDE w:val="0"/>
              <w:autoSpaceDN w:val="0"/>
              <w:adjustRightInd w:val="0"/>
              <w:jc w:val="center"/>
              <w:rPr>
                <w:rFonts w:ascii="Arial" w:hAnsi="Arial" w:cs="Arial"/>
                <w:sz w:val="16"/>
                <w:szCs w:val="16"/>
              </w:rPr>
            </w:pPr>
            <w:r w:rsidRPr="00155893">
              <w:rPr>
                <w:rFonts w:ascii="Arial" w:hAnsi="Arial" w:cs="Arial"/>
                <w:sz w:val="16"/>
                <w:szCs w:val="16"/>
              </w:rPr>
              <w:t>Годы до конца реализации муниципальной программы в пятилетнем интервале</w:t>
            </w:r>
          </w:p>
        </w:tc>
      </w:tr>
      <w:tr w:rsidR="00483122" w:rsidRPr="00543ADA" w:rsidTr="009F7DC6">
        <w:trPr>
          <w:cantSplit/>
          <w:trHeight w:val="330"/>
        </w:trPr>
        <w:tc>
          <w:tcPr>
            <w:tcW w:w="425"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ind w:firstLine="720"/>
              <w:jc w:val="center"/>
              <w:rPr>
                <w:rFonts w:ascii="Arial" w:hAnsi="Arial" w:cs="Arial"/>
                <w:sz w:val="18"/>
                <w:szCs w:val="18"/>
              </w:rPr>
            </w:pPr>
          </w:p>
        </w:tc>
        <w:tc>
          <w:tcPr>
            <w:tcW w:w="2268"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ind w:firstLine="720"/>
              <w:jc w:val="center"/>
              <w:rPr>
                <w:rFonts w:ascii="Arial" w:hAnsi="Arial" w:cs="Arial"/>
                <w:sz w:val="18"/>
                <w:szCs w:val="18"/>
              </w:rPr>
            </w:pPr>
          </w:p>
        </w:tc>
        <w:tc>
          <w:tcPr>
            <w:tcW w:w="851"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rPr>
                <w:rFonts w:ascii="Arial" w:hAnsi="Arial" w:cs="Arial"/>
                <w:sz w:val="18"/>
                <w:szCs w:val="18"/>
              </w:rPr>
            </w:pPr>
          </w:p>
        </w:tc>
        <w:tc>
          <w:tcPr>
            <w:tcW w:w="709" w:type="dxa"/>
            <w:gridSpan w:val="2"/>
            <w:vMerge/>
            <w:tcBorders>
              <w:left w:val="single" w:sz="6" w:space="0" w:color="auto"/>
              <w:bottom w:val="single" w:sz="6" w:space="0" w:color="auto"/>
              <w:right w:val="single" w:sz="6" w:space="0" w:color="auto"/>
            </w:tcBorders>
          </w:tcPr>
          <w:p w:rsidR="00483122" w:rsidRPr="00B21733" w:rsidRDefault="00483122" w:rsidP="00543ADA">
            <w:pPr>
              <w:autoSpaceDE w:val="0"/>
              <w:autoSpaceDN w:val="0"/>
              <w:adjustRightInd w:val="0"/>
              <w:rPr>
                <w:rFonts w:ascii="Arial" w:hAnsi="Arial" w:cs="Arial"/>
                <w:sz w:val="20"/>
                <w:szCs w:val="20"/>
              </w:rPr>
            </w:pPr>
          </w:p>
        </w:tc>
        <w:tc>
          <w:tcPr>
            <w:tcW w:w="1559" w:type="dxa"/>
            <w:vMerge/>
            <w:tcBorders>
              <w:left w:val="single" w:sz="6" w:space="0" w:color="auto"/>
              <w:bottom w:val="single" w:sz="6" w:space="0" w:color="auto"/>
              <w:right w:val="single" w:sz="4" w:space="0" w:color="auto"/>
            </w:tcBorders>
            <w:vAlign w:val="center"/>
          </w:tcPr>
          <w:p w:rsidR="00483122" w:rsidRPr="001A4BF8" w:rsidRDefault="00483122" w:rsidP="001D1F33">
            <w:pPr>
              <w:autoSpaceDE w:val="0"/>
              <w:autoSpaceDN w:val="0"/>
              <w:adjustRightInd w:val="0"/>
              <w:rPr>
                <w:rFonts w:ascii="Arial" w:hAnsi="Arial" w:cs="Arial"/>
                <w:sz w:val="18"/>
                <w:szCs w:val="18"/>
              </w:rPr>
            </w:pPr>
          </w:p>
        </w:tc>
        <w:tc>
          <w:tcPr>
            <w:tcW w:w="1134" w:type="dxa"/>
            <w:vMerge/>
            <w:tcBorders>
              <w:left w:val="single" w:sz="4" w:space="0" w:color="auto"/>
              <w:bottom w:val="single" w:sz="6" w:space="0" w:color="auto"/>
              <w:right w:val="single" w:sz="4" w:space="0" w:color="auto"/>
            </w:tcBorders>
            <w:vAlign w:val="center"/>
          </w:tcPr>
          <w:p w:rsidR="00483122" w:rsidRPr="001A4BF8" w:rsidRDefault="00483122" w:rsidP="001D1F33">
            <w:pPr>
              <w:autoSpaceDE w:val="0"/>
              <w:autoSpaceDN w:val="0"/>
              <w:adjustRightInd w:val="0"/>
              <w:rPr>
                <w:rFonts w:ascii="Arial" w:hAnsi="Arial" w:cs="Arial"/>
                <w:sz w:val="18"/>
                <w:szCs w:val="18"/>
              </w:rPr>
            </w:pPr>
          </w:p>
        </w:tc>
        <w:tc>
          <w:tcPr>
            <w:tcW w:w="1134" w:type="dxa"/>
            <w:vMerge/>
            <w:tcBorders>
              <w:left w:val="single" w:sz="4" w:space="0" w:color="auto"/>
              <w:bottom w:val="single" w:sz="6" w:space="0" w:color="auto"/>
              <w:right w:val="single" w:sz="6" w:space="0" w:color="auto"/>
            </w:tcBorders>
            <w:vAlign w:val="center"/>
          </w:tcPr>
          <w:p w:rsidR="00483122" w:rsidRPr="001A4BF8" w:rsidRDefault="00483122" w:rsidP="008F0AAB">
            <w:pPr>
              <w:autoSpaceDE w:val="0"/>
              <w:autoSpaceDN w:val="0"/>
              <w:adjustRightInd w:val="0"/>
              <w:rPr>
                <w:rFonts w:ascii="Arial" w:hAnsi="Arial" w:cs="Arial"/>
                <w:sz w:val="18"/>
                <w:szCs w:val="18"/>
              </w:rPr>
            </w:pPr>
          </w:p>
        </w:tc>
        <w:tc>
          <w:tcPr>
            <w:tcW w:w="1134" w:type="dxa"/>
            <w:vMerge/>
            <w:tcBorders>
              <w:left w:val="single" w:sz="6" w:space="0" w:color="auto"/>
              <w:bottom w:val="single" w:sz="6" w:space="0" w:color="auto"/>
              <w:right w:val="single" w:sz="6" w:space="0" w:color="auto"/>
            </w:tcBorders>
            <w:vAlign w:val="center"/>
          </w:tcPr>
          <w:p w:rsidR="00483122" w:rsidRPr="001A4BF8" w:rsidRDefault="00483122" w:rsidP="008F0AAB">
            <w:pPr>
              <w:autoSpaceDE w:val="0"/>
              <w:autoSpaceDN w:val="0"/>
              <w:adjustRightInd w:val="0"/>
              <w:rPr>
                <w:rFonts w:ascii="Arial" w:hAnsi="Arial" w:cs="Arial"/>
                <w:sz w:val="18"/>
                <w:szCs w:val="18"/>
              </w:rPr>
            </w:pPr>
          </w:p>
        </w:tc>
        <w:tc>
          <w:tcPr>
            <w:tcW w:w="1134"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rPr>
                <w:rFonts w:ascii="Arial" w:hAnsi="Arial" w:cs="Arial"/>
                <w:sz w:val="18"/>
                <w:szCs w:val="18"/>
              </w:rPr>
            </w:pPr>
          </w:p>
        </w:tc>
        <w:tc>
          <w:tcPr>
            <w:tcW w:w="1134" w:type="dxa"/>
            <w:vMerge/>
            <w:tcBorders>
              <w:left w:val="single" w:sz="6" w:space="0" w:color="auto"/>
              <w:bottom w:val="single" w:sz="6" w:space="0" w:color="auto"/>
              <w:right w:val="single" w:sz="6" w:space="0" w:color="auto"/>
            </w:tcBorders>
            <w:vAlign w:val="center"/>
          </w:tcPr>
          <w:p w:rsidR="00483122" w:rsidRPr="001A4BF8" w:rsidRDefault="00483122" w:rsidP="00543ADA">
            <w:pPr>
              <w:autoSpaceDE w:val="0"/>
              <w:autoSpaceDN w:val="0"/>
              <w:adjustRightInd w:val="0"/>
              <w:rPr>
                <w:rFonts w:ascii="Arial" w:hAnsi="Arial" w:cs="Arial"/>
                <w:sz w:val="18"/>
                <w:szCs w:val="18"/>
              </w:rPr>
            </w:pPr>
          </w:p>
        </w:tc>
        <w:tc>
          <w:tcPr>
            <w:tcW w:w="1134" w:type="dxa"/>
            <w:vMerge/>
            <w:tcBorders>
              <w:left w:val="single" w:sz="6" w:space="0" w:color="auto"/>
              <w:bottom w:val="single" w:sz="6" w:space="0" w:color="auto"/>
              <w:right w:val="single" w:sz="4" w:space="0" w:color="auto"/>
            </w:tcBorders>
            <w:vAlign w:val="center"/>
          </w:tcPr>
          <w:p w:rsidR="00483122" w:rsidRPr="001A4BF8" w:rsidRDefault="00483122" w:rsidP="00543ADA">
            <w:pPr>
              <w:autoSpaceDE w:val="0"/>
              <w:autoSpaceDN w:val="0"/>
              <w:adjustRightInd w:val="0"/>
              <w:rPr>
                <w:rFonts w:ascii="Arial" w:hAnsi="Arial" w:cs="Arial"/>
                <w:sz w:val="18"/>
                <w:szCs w:val="18"/>
              </w:rPr>
            </w:pPr>
          </w:p>
        </w:tc>
        <w:tc>
          <w:tcPr>
            <w:tcW w:w="1134" w:type="dxa"/>
            <w:tcBorders>
              <w:top w:val="single" w:sz="4" w:space="0" w:color="auto"/>
              <w:left w:val="single" w:sz="4" w:space="0" w:color="auto"/>
              <w:bottom w:val="single" w:sz="6" w:space="0" w:color="auto"/>
              <w:right w:val="single" w:sz="4" w:space="0" w:color="auto"/>
            </w:tcBorders>
            <w:vAlign w:val="center"/>
          </w:tcPr>
          <w:p w:rsidR="00483122" w:rsidRPr="00155893" w:rsidRDefault="00483122" w:rsidP="00215591">
            <w:pPr>
              <w:autoSpaceDE w:val="0"/>
              <w:autoSpaceDN w:val="0"/>
              <w:adjustRightInd w:val="0"/>
              <w:jc w:val="center"/>
              <w:rPr>
                <w:rFonts w:ascii="Arial" w:hAnsi="Arial" w:cs="Arial"/>
                <w:sz w:val="16"/>
                <w:szCs w:val="16"/>
              </w:rPr>
            </w:pPr>
            <w:r w:rsidRPr="00155893">
              <w:rPr>
                <w:rFonts w:ascii="Arial" w:hAnsi="Arial" w:cs="Arial"/>
                <w:sz w:val="16"/>
                <w:szCs w:val="16"/>
              </w:rPr>
              <w:t>2025</w:t>
            </w:r>
          </w:p>
        </w:tc>
        <w:tc>
          <w:tcPr>
            <w:tcW w:w="1134" w:type="dxa"/>
            <w:tcBorders>
              <w:top w:val="single" w:sz="4" w:space="0" w:color="auto"/>
              <w:left w:val="single" w:sz="4" w:space="0" w:color="auto"/>
              <w:bottom w:val="single" w:sz="6" w:space="0" w:color="auto"/>
              <w:right w:val="single" w:sz="6" w:space="0" w:color="auto"/>
            </w:tcBorders>
            <w:vAlign w:val="center"/>
          </w:tcPr>
          <w:p w:rsidR="00483122" w:rsidRPr="00155893" w:rsidRDefault="00483122" w:rsidP="00215591">
            <w:pPr>
              <w:autoSpaceDE w:val="0"/>
              <w:autoSpaceDN w:val="0"/>
              <w:adjustRightInd w:val="0"/>
              <w:jc w:val="center"/>
              <w:rPr>
                <w:rFonts w:ascii="Arial" w:hAnsi="Arial" w:cs="Arial"/>
                <w:sz w:val="16"/>
                <w:szCs w:val="16"/>
              </w:rPr>
            </w:pPr>
            <w:r w:rsidRPr="00155893">
              <w:rPr>
                <w:rFonts w:ascii="Arial" w:hAnsi="Arial" w:cs="Arial"/>
                <w:sz w:val="16"/>
                <w:szCs w:val="16"/>
              </w:rPr>
              <w:t>20</w:t>
            </w:r>
            <w:r>
              <w:rPr>
                <w:rFonts w:ascii="Arial" w:hAnsi="Arial" w:cs="Arial"/>
                <w:sz w:val="16"/>
                <w:szCs w:val="16"/>
              </w:rPr>
              <w:t>30</w:t>
            </w:r>
          </w:p>
        </w:tc>
      </w:tr>
      <w:tr w:rsidR="004B525E" w:rsidRPr="00215591" w:rsidTr="009F7DC6">
        <w:trPr>
          <w:cantSplit/>
          <w:trHeight w:val="360"/>
        </w:trPr>
        <w:tc>
          <w:tcPr>
            <w:tcW w:w="14884" w:type="dxa"/>
            <w:gridSpan w:val="14"/>
            <w:tcBorders>
              <w:top w:val="single" w:sz="6" w:space="0" w:color="auto"/>
              <w:left w:val="single" w:sz="6" w:space="0" w:color="auto"/>
              <w:bottom w:val="single" w:sz="6" w:space="0" w:color="auto"/>
              <w:right w:val="single" w:sz="6" w:space="0" w:color="auto"/>
            </w:tcBorders>
          </w:tcPr>
          <w:p w:rsidR="007177EB" w:rsidRPr="00215591" w:rsidRDefault="004B525E" w:rsidP="008651E0">
            <w:pPr>
              <w:jc w:val="both"/>
              <w:rPr>
                <w:rFonts w:ascii="Arial" w:hAnsi="Arial" w:cs="Arial"/>
                <w:sz w:val="20"/>
                <w:szCs w:val="20"/>
              </w:rPr>
            </w:pPr>
            <w:r w:rsidRPr="009F7DC6">
              <w:rPr>
                <w:rFonts w:ascii="Arial" w:hAnsi="Arial" w:cs="Arial"/>
                <w:sz w:val="20"/>
                <w:szCs w:val="20"/>
              </w:rPr>
              <w:t>Цель:</w:t>
            </w:r>
            <w:r w:rsidRPr="00215591">
              <w:rPr>
                <w:rFonts w:ascii="Arial" w:hAnsi="Arial" w:cs="Arial"/>
                <w:sz w:val="20"/>
                <w:szCs w:val="20"/>
              </w:rPr>
              <w:t xml:space="preserve">  </w:t>
            </w:r>
            <w:r w:rsidR="007177EB" w:rsidRPr="007177EB">
              <w:rPr>
                <w:rFonts w:ascii="Arial" w:hAnsi="Arial" w:cs="Arial"/>
                <w:sz w:val="20"/>
                <w:szCs w:val="20"/>
              </w:rPr>
              <w:t>Развитие общественного самоуправления, за счет эффективного вовлечения населения, бизнеса, некоммерческого сектора в решение насущных проблем района.</w:t>
            </w:r>
          </w:p>
        </w:tc>
      </w:tr>
      <w:tr w:rsidR="00215591" w:rsidRPr="00215591" w:rsidTr="009F7DC6">
        <w:trPr>
          <w:cantSplit/>
          <w:trHeight w:val="360"/>
        </w:trPr>
        <w:tc>
          <w:tcPr>
            <w:tcW w:w="14884" w:type="dxa"/>
            <w:gridSpan w:val="14"/>
            <w:tcBorders>
              <w:top w:val="single" w:sz="6" w:space="0" w:color="auto"/>
              <w:left w:val="single" w:sz="6" w:space="0" w:color="auto"/>
              <w:bottom w:val="single" w:sz="6" w:space="0" w:color="auto"/>
              <w:right w:val="single" w:sz="6" w:space="0" w:color="auto"/>
            </w:tcBorders>
          </w:tcPr>
          <w:p w:rsidR="007177EB" w:rsidRPr="00215591" w:rsidRDefault="007177EB" w:rsidP="008651E0">
            <w:pPr>
              <w:widowControl w:val="0"/>
              <w:autoSpaceDE w:val="0"/>
              <w:autoSpaceDN w:val="0"/>
              <w:adjustRightInd w:val="0"/>
              <w:rPr>
                <w:rFonts w:ascii="Arial" w:hAnsi="Arial" w:cs="Arial"/>
                <w:sz w:val="20"/>
                <w:szCs w:val="20"/>
              </w:rPr>
            </w:pPr>
            <w:r w:rsidRPr="009F7DC6">
              <w:rPr>
                <w:rFonts w:ascii="Arial" w:hAnsi="Arial" w:cs="Arial"/>
                <w:sz w:val="20"/>
                <w:szCs w:val="20"/>
              </w:rPr>
              <w:t xml:space="preserve">Задача </w:t>
            </w:r>
            <w:r>
              <w:rPr>
                <w:rFonts w:ascii="Arial" w:hAnsi="Arial" w:cs="Arial"/>
                <w:b/>
                <w:sz w:val="20"/>
                <w:szCs w:val="20"/>
              </w:rPr>
              <w:t>-</w:t>
            </w:r>
            <w:r w:rsidR="00215591" w:rsidRPr="00215591">
              <w:rPr>
                <w:rFonts w:ascii="Arial" w:hAnsi="Arial" w:cs="Arial"/>
                <w:b/>
                <w:sz w:val="20"/>
                <w:szCs w:val="20"/>
              </w:rPr>
              <w:t xml:space="preserve"> </w:t>
            </w:r>
            <w:r w:rsidR="007A20B9" w:rsidRPr="007177EB">
              <w:rPr>
                <w:rFonts w:ascii="Arial" w:hAnsi="Arial" w:cs="Arial"/>
                <w:sz w:val="20"/>
                <w:szCs w:val="20"/>
              </w:rPr>
              <w:t>повышение уровня информированности населения Шушенского района о деятельности социально ориентированных некоммерческих организаций.</w:t>
            </w:r>
            <w:r w:rsidR="007A20B9">
              <w:rPr>
                <w:rFonts w:ascii="Arial" w:hAnsi="Arial" w:cs="Arial"/>
                <w:sz w:val="20"/>
                <w:szCs w:val="20"/>
              </w:rPr>
              <w:t xml:space="preserve"> </w:t>
            </w:r>
          </w:p>
        </w:tc>
      </w:tr>
      <w:tr w:rsidR="008651E0" w:rsidRPr="00215591" w:rsidTr="009F7DC6">
        <w:trPr>
          <w:cantSplit/>
          <w:trHeight w:val="36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r>
              <w:rPr>
                <w:rFonts w:ascii="Arial" w:hAnsi="Arial" w:cs="Arial"/>
                <w:sz w:val="20"/>
                <w:szCs w:val="20"/>
              </w:rPr>
              <w:t>1</w:t>
            </w:r>
          </w:p>
        </w:tc>
        <w:tc>
          <w:tcPr>
            <w:tcW w:w="2268" w:type="dxa"/>
            <w:tcBorders>
              <w:top w:val="single" w:sz="6" w:space="0" w:color="auto"/>
              <w:left w:val="single" w:sz="6" w:space="0" w:color="auto"/>
              <w:bottom w:val="single" w:sz="6" w:space="0" w:color="auto"/>
              <w:right w:val="single" w:sz="6" w:space="0" w:color="auto"/>
            </w:tcBorders>
          </w:tcPr>
          <w:p w:rsidR="008651E0" w:rsidRDefault="008651E0" w:rsidP="008651E0">
            <w:pPr>
              <w:autoSpaceDE w:val="0"/>
              <w:autoSpaceDN w:val="0"/>
              <w:adjustRightInd w:val="0"/>
              <w:rPr>
                <w:rFonts w:ascii="Arial" w:hAnsi="Arial" w:cs="Arial"/>
                <w:sz w:val="20"/>
                <w:szCs w:val="20"/>
              </w:rPr>
            </w:pPr>
            <w:r>
              <w:rPr>
                <w:rFonts w:ascii="Arial" w:hAnsi="Arial" w:cs="Arial"/>
                <w:sz w:val="20"/>
                <w:szCs w:val="20"/>
              </w:rPr>
              <w:t xml:space="preserve">Количество публикаций в СМИ, </w:t>
            </w:r>
          </w:p>
          <w:p w:rsidR="008651E0" w:rsidRPr="00215591" w:rsidRDefault="008651E0" w:rsidP="008651E0">
            <w:pPr>
              <w:autoSpaceDE w:val="0"/>
              <w:autoSpaceDN w:val="0"/>
              <w:adjustRightInd w:val="0"/>
              <w:rPr>
                <w:rFonts w:ascii="Arial" w:hAnsi="Arial" w:cs="Arial"/>
                <w:sz w:val="20"/>
                <w:szCs w:val="20"/>
              </w:rPr>
            </w:pPr>
            <w:r>
              <w:rPr>
                <w:rFonts w:ascii="Arial" w:hAnsi="Arial" w:cs="Arial"/>
                <w:sz w:val="20"/>
                <w:szCs w:val="20"/>
              </w:rPr>
              <w:t xml:space="preserve">сети Интернет </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autoSpaceDE w:val="0"/>
              <w:autoSpaceDN w:val="0"/>
              <w:adjustRightInd w:val="0"/>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0,4</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Pr>
                <w:rFonts w:ascii="Arial" w:hAnsi="Arial" w:cs="Arial"/>
                <w:sz w:val="20"/>
                <w:szCs w:val="20"/>
              </w:rPr>
              <w:t>0</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Pr>
                <w:rFonts w:ascii="Arial" w:hAnsi="Arial" w:cs="Arial"/>
                <w:sz w:val="20"/>
                <w:szCs w:val="20"/>
              </w:rPr>
              <w:t>0</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Pr>
                <w:rFonts w:ascii="Arial" w:hAnsi="Arial" w:cs="Arial"/>
                <w:sz w:val="20"/>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Pr>
                <w:rFonts w:ascii="Arial" w:hAnsi="Arial" w:cs="Arial"/>
                <w:sz w:val="20"/>
                <w:szCs w:val="20"/>
              </w:rPr>
              <w:t>0</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5</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5</w:t>
            </w:r>
          </w:p>
        </w:tc>
      </w:tr>
      <w:tr w:rsidR="007177EB"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7177EB" w:rsidRDefault="007177EB" w:rsidP="007A20B9">
            <w:pPr>
              <w:widowControl w:val="0"/>
              <w:autoSpaceDE w:val="0"/>
              <w:autoSpaceDN w:val="0"/>
              <w:adjustRightInd w:val="0"/>
              <w:rPr>
                <w:rFonts w:ascii="Arial" w:hAnsi="Arial" w:cs="Arial"/>
                <w:sz w:val="20"/>
                <w:szCs w:val="20"/>
              </w:rPr>
            </w:pPr>
            <w:r w:rsidRPr="009F7DC6">
              <w:rPr>
                <w:rFonts w:ascii="Arial" w:hAnsi="Arial" w:cs="Arial"/>
                <w:sz w:val="20"/>
                <w:szCs w:val="20"/>
              </w:rPr>
              <w:t xml:space="preserve">Задача </w:t>
            </w:r>
            <w:r>
              <w:rPr>
                <w:rFonts w:ascii="Arial" w:hAnsi="Arial" w:cs="Arial"/>
                <w:b/>
                <w:sz w:val="20"/>
                <w:szCs w:val="20"/>
              </w:rPr>
              <w:t>-</w:t>
            </w:r>
            <w:r w:rsidRPr="00215591">
              <w:rPr>
                <w:rFonts w:ascii="Arial" w:hAnsi="Arial" w:cs="Arial"/>
                <w:b/>
                <w:sz w:val="20"/>
                <w:szCs w:val="20"/>
              </w:rPr>
              <w:t xml:space="preserve">  </w:t>
            </w:r>
            <w:r w:rsidR="008651E0" w:rsidRPr="00215591">
              <w:rPr>
                <w:rFonts w:ascii="Arial" w:hAnsi="Arial" w:cs="Arial"/>
                <w:sz w:val="20"/>
                <w:szCs w:val="20"/>
              </w:rPr>
              <w:t>Оказание поддержки СО НКО, осуществляющих деятельность на территории Шушенского района</w:t>
            </w:r>
          </w:p>
        </w:tc>
      </w:tr>
      <w:tr w:rsidR="008651E0"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8651E0" w:rsidRPr="00215591" w:rsidRDefault="008651E0" w:rsidP="005857C2">
            <w:pPr>
              <w:autoSpaceDE w:val="0"/>
              <w:autoSpaceDN w:val="0"/>
              <w:adjustRightInd w:val="0"/>
              <w:rPr>
                <w:rFonts w:ascii="Arial" w:hAnsi="Arial" w:cs="Arial"/>
                <w:sz w:val="20"/>
                <w:szCs w:val="20"/>
              </w:rPr>
            </w:pPr>
            <w:r w:rsidRPr="00215591">
              <w:rPr>
                <w:rFonts w:ascii="Arial" w:hAnsi="Arial" w:cs="Arial"/>
                <w:sz w:val="20"/>
                <w:szCs w:val="20"/>
              </w:rPr>
              <w:t>Количество СО НКО, получивших гранты и субсидии из бюджетов всех уровней</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autoSpaceDE w:val="0"/>
              <w:autoSpaceDN w:val="0"/>
              <w:adjustRightInd w:val="0"/>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0,4</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4</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5</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5</w:t>
            </w:r>
          </w:p>
        </w:tc>
      </w:tr>
      <w:tr w:rsidR="008651E0"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8651E0" w:rsidRPr="00215591" w:rsidRDefault="008651E0" w:rsidP="005857C2">
            <w:pPr>
              <w:rPr>
                <w:rFonts w:ascii="Arial" w:hAnsi="Arial" w:cs="Arial"/>
                <w:sz w:val="20"/>
                <w:szCs w:val="20"/>
              </w:rPr>
            </w:pPr>
            <w:r w:rsidRPr="00215591">
              <w:rPr>
                <w:rFonts w:ascii="Arial" w:hAnsi="Arial" w:cs="Arial"/>
                <w:sz w:val="20"/>
                <w:szCs w:val="20"/>
              </w:rPr>
              <w:t>Количество СО НКО, получивших имущественную поддержку</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0,3</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0</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0</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4</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4</w:t>
            </w:r>
          </w:p>
        </w:tc>
      </w:tr>
      <w:tr w:rsidR="008651E0"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8651E0" w:rsidRPr="00215591" w:rsidRDefault="008651E0" w:rsidP="005857C2">
            <w:pPr>
              <w:autoSpaceDE w:val="0"/>
              <w:autoSpaceDN w:val="0"/>
              <w:adjustRightInd w:val="0"/>
              <w:rPr>
                <w:rFonts w:ascii="Arial" w:hAnsi="Arial" w:cs="Arial"/>
                <w:sz w:val="20"/>
                <w:szCs w:val="20"/>
              </w:rPr>
            </w:pPr>
            <w:r w:rsidRPr="00215591">
              <w:rPr>
                <w:rFonts w:ascii="Arial" w:hAnsi="Arial" w:cs="Arial"/>
                <w:sz w:val="20"/>
                <w:szCs w:val="20"/>
              </w:rPr>
              <w:t>Количество семинаров для СО НКО района</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autoSpaceDE w:val="0"/>
              <w:autoSpaceDN w:val="0"/>
              <w:adjustRightInd w:val="0"/>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0,2</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0</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0</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5857C2">
            <w:pPr>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sidRPr="00215591">
              <w:rPr>
                <w:rFonts w:ascii="Arial" w:hAnsi="Arial" w:cs="Arial"/>
                <w:sz w:val="20"/>
                <w:szCs w:val="20"/>
              </w:rPr>
              <w:t>2</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4</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5857C2">
            <w:pPr>
              <w:widowControl w:val="0"/>
              <w:autoSpaceDE w:val="0"/>
              <w:autoSpaceDN w:val="0"/>
              <w:adjustRightInd w:val="0"/>
              <w:jc w:val="center"/>
              <w:rPr>
                <w:rFonts w:ascii="Arial" w:hAnsi="Arial" w:cs="Arial"/>
                <w:sz w:val="20"/>
                <w:szCs w:val="20"/>
              </w:rPr>
            </w:pPr>
            <w:r>
              <w:rPr>
                <w:rFonts w:ascii="Arial" w:hAnsi="Arial" w:cs="Arial"/>
                <w:sz w:val="20"/>
                <w:szCs w:val="20"/>
              </w:rPr>
              <w:t>4</w:t>
            </w:r>
          </w:p>
        </w:tc>
      </w:tr>
      <w:tr w:rsidR="008651E0"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8651E0" w:rsidRPr="00215591" w:rsidRDefault="008651E0" w:rsidP="00543ADA">
            <w:pPr>
              <w:rPr>
                <w:rFonts w:ascii="Arial" w:hAnsi="Arial" w:cs="Arial"/>
                <w:sz w:val="20"/>
                <w:szCs w:val="20"/>
              </w:rPr>
            </w:pPr>
            <w:r w:rsidRPr="00215591">
              <w:rPr>
                <w:rFonts w:ascii="Arial" w:hAnsi="Arial" w:cs="Arial"/>
                <w:sz w:val="20"/>
                <w:szCs w:val="20"/>
              </w:rPr>
              <w:t>Количество СО НКО, получивших поддержку на выполнение муниципальных услуг</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8651E0" w:rsidRPr="00215591" w:rsidRDefault="008651E0" w:rsidP="00F61557">
            <w:pPr>
              <w:autoSpaceDE w:val="0"/>
              <w:autoSpaceDN w:val="0"/>
              <w:adjustRightInd w:val="0"/>
              <w:jc w:val="center"/>
              <w:rPr>
                <w:rFonts w:ascii="Arial" w:hAnsi="Arial" w:cs="Arial"/>
                <w:sz w:val="20"/>
                <w:szCs w:val="20"/>
              </w:rPr>
            </w:pPr>
            <w:r w:rsidRPr="00215591">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6B08DE">
            <w:pPr>
              <w:widowControl w:val="0"/>
              <w:autoSpaceDE w:val="0"/>
              <w:autoSpaceDN w:val="0"/>
              <w:adjustRightInd w:val="0"/>
              <w:jc w:val="center"/>
              <w:rPr>
                <w:rFonts w:ascii="Arial" w:hAnsi="Arial" w:cs="Arial"/>
                <w:sz w:val="20"/>
                <w:szCs w:val="20"/>
              </w:rPr>
            </w:pPr>
            <w:r w:rsidRPr="00215591">
              <w:rPr>
                <w:rFonts w:ascii="Arial" w:hAnsi="Arial" w:cs="Arial"/>
                <w:sz w:val="20"/>
                <w:szCs w:val="20"/>
              </w:rPr>
              <w:t>0,1</w:t>
            </w:r>
          </w:p>
        </w:tc>
        <w:tc>
          <w:tcPr>
            <w:tcW w:w="1559"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DF3E4F">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F61557">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881FF3">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F61557">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F61557">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8651E0" w:rsidRPr="00215591" w:rsidRDefault="008651E0" w:rsidP="00F61557">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6" w:space="0" w:color="auto"/>
              <w:bottom w:val="single" w:sz="6" w:space="0" w:color="auto"/>
              <w:right w:val="single" w:sz="4" w:space="0" w:color="auto"/>
            </w:tcBorders>
            <w:vAlign w:val="center"/>
          </w:tcPr>
          <w:p w:rsidR="008651E0" w:rsidRPr="00215591" w:rsidRDefault="008651E0" w:rsidP="00DF3E4F">
            <w:pPr>
              <w:jc w:val="center"/>
              <w:rPr>
                <w:rFonts w:ascii="Arial" w:hAnsi="Arial" w:cs="Arial"/>
                <w:sz w:val="20"/>
                <w:szCs w:val="20"/>
              </w:rPr>
            </w:pPr>
            <w:r w:rsidRPr="00215591">
              <w:rPr>
                <w:rFonts w:ascii="Arial" w:hAnsi="Arial" w:cs="Arial"/>
                <w:sz w:val="20"/>
                <w:szCs w:val="20"/>
              </w:rPr>
              <w:t>1</w:t>
            </w:r>
          </w:p>
        </w:tc>
        <w:tc>
          <w:tcPr>
            <w:tcW w:w="1134" w:type="dxa"/>
            <w:tcBorders>
              <w:top w:val="single" w:sz="6" w:space="0" w:color="auto"/>
              <w:left w:val="single" w:sz="4" w:space="0" w:color="auto"/>
              <w:bottom w:val="single" w:sz="6" w:space="0" w:color="auto"/>
              <w:right w:val="single" w:sz="4" w:space="0" w:color="auto"/>
            </w:tcBorders>
            <w:vAlign w:val="center"/>
          </w:tcPr>
          <w:p w:rsidR="008651E0" w:rsidRPr="00215591" w:rsidRDefault="008651E0" w:rsidP="00F61557">
            <w:pPr>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6" w:space="0" w:color="auto"/>
            </w:tcBorders>
            <w:vAlign w:val="center"/>
          </w:tcPr>
          <w:p w:rsidR="008651E0" w:rsidRPr="00215591" w:rsidRDefault="008651E0" w:rsidP="00DF3E4F">
            <w:pPr>
              <w:jc w:val="center"/>
              <w:rPr>
                <w:rFonts w:ascii="Arial" w:hAnsi="Arial" w:cs="Arial"/>
                <w:sz w:val="20"/>
                <w:szCs w:val="20"/>
              </w:rPr>
            </w:pPr>
            <w:r>
              <w:rPr>
                <w:rFonts w:ascii="Arial" w:hAnsi="Arial" w:cs="Arial"/>
                <w:sz w:val="20"/>
                <w:szCs w:val="20"/>
              </w:rPr>
              <w:t>2</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3A730E">
              <w:rPr>
                <w:rFonts w:ascii="Arial" w:hAnsi="Arial" w:cs="Arial"/>
                <w:sz w:val="20"/>
                <w:szCs w:val="20"/>
              </w:rPr>
              <w:t>Отдельное мероприятие - «Информационная и консультационная поддержка социально ориентированных некоммерческих организаций через муниципальный ресурсный центр»</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3A730E">
              <w:rPr>
                <w:rFonts w:ascii="Arial" w:hAnsi="Arial" w:cs="Arial"/>
                <w:sz w:val="20"/>
                <w:szCs w:val="20"/>
              </w:rPr>
              <w:t xml:space="preserve">Цель </w:t>
            </w:r>
            <w:r w:rsidRPr="002236FA">
              <w:rPr>
                <w:rFonts w:ascii="Arial" w:hAnsi="Arial" w:cs="Arial"/>
                <w:sz w:val="20"/>
                <w:szCs w:val="20"/>
              </w:rPr>
              <w:t xml:space="preserve">- </w:t>
            </w:r>
            <w:r w:rsidR="005E63C2" w:rsidRPr="009059B7">
              <w:rPr>
                <w:rFonts w:ascii="Arial" w:hAnsi="Arial" w:cs="Arial"/>
                <w:color w:val="000000"/>
                <w:sz w:val="20"/>
                <w:szCs w:val="20"/>
                <w:shd w:val="clear" w:color="auto" w:fill="FFFFFF"/>
              </w:rPr>
              <w:t xml:space="preserve">Повышение информированности СОНКО </w:t>
            </w:r>
            <w:r w:rsidR="005E63C2" w:rsidRPr="00B13C05">
              <w:rPr>
                <w:rFonts w:ascii="Arial" w:hAnsi="Arial" w:cs="Arial"/>
                <w:color w:val="000000"/>
                <w:sz w:val="20"/>
                <w:szCs w:val="20"/>
                <w:shd w:val="clear" w:color="auto" w:fill="FFFFFF"/>
              </w:rPr>
              <w:t>осуществляющих деятельность на территории</w:t>
            </w:r>
            <w:r w:rsidR="005E63C2" w:rsidRPr="009059B7">
              <w:rPr>
                <w:rFonts w:ascii="Arial" w:hAnsi="Arial" w:cs="Arial"/>
                <w:color w:val="000000"/>
                <w:sz w:val="20"/>
                <w:szCs w:val="20"/>
                <w:shd w:val="clear" w:color="auto" w:fill="FFFFFF"/>
              </w:rPr>
              <w:t xml:space="preserve"> Шушенского района в решении актуальных социальных проблем</w:t>
            </w:r>
            <w:r w:rsidR="005E63C2" w:rsidRPr="00B13C05">
              <w:rPr>
                <w:rFonts w:ascii="Arial" w:hAnsi="Arial" w:cs="Arial"/>
                <w:color w:val="000000"/>
                <w:sz w:val="20"/>
                <w:szCs w:val="20"/>
                <w:shd w:val="clear" w:color="auto" w:fill="FFFFFF"/>
              </w:rPr>
              <w:t>.</w:t>
            </w:r>
          </w:p>
        </w:tc>
      </w:tr>
      <w:tr w:rsidR="009F7DC6" w:rsidRPr="00215591" w:rsidTr="009F7DC6">
        <w:trPr>
          <w:cantSplit/>
          <w:trHeight w:val="766"/>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215591" w:rsidRDefault="009F7DC6" w:rsidP="009F7DC6">
            <w:pPr>
              <w:rPr>
                <w:rFonts w:ascii="Arial" w:hAnsi="Arial" w:cs="Arial"/>
                <w:sz w:val="20"/>
                <w:szCs w:val="20"/>
              </w:rPr>
            </w:pPr>
            <w:r w:rsidRPr="003A730E">
              <w:rPr>
                <w:rFonts w:ascii="Arial" w:hAnsi="Arial" w:cs="Arial"/>
                <w:sz w:val="20"/>
                <w:szCs w:val="20"/>
              </w:rPr>
              <w:t>проведение консультаций  для  СОНКО.</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3A730E">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sidRPr="003A730E">
              <w:rPr>
                <w:rFonts w:ascii="Arial" w:hAnsi="Arial" w:cs="Arial"/>
                <w:sz w:val="20"/>
                <w:szCs w:val="20"/>
              </w:rPr>
              <w:t>2</w:t>
            </w: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DA079E">
              <w:rPr>
                <w:rFonts w:ascii="Arial" w:hAnsi="Arial" w:cs="Arial"/>
                <w:sz w:val="20"/>
                <w:szCs w:val="20"/>
              </w:rPr>
              <w:t>22</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DA079E">
              <w:rPr>
                <w:rFonts w:ascii="Arial" w:hAnsi="Arial" w:cs="Arial"/>
                <w:sz w:val="20"/>
                <w:szCs w:val="20"/>
              </w:rPr>
              <w:t>22</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215591" w:rsidRDefault="009F7DC6" w:rsidP="009F7DC6">
            <w:pPr>
              <w:rPr>
                <w:rFonts w:ascii="Arial" w:hAnsi="Arial" w:cs="Arial"/>
                <w:sz w:val="20"/>
                <w:szCs w:val="20"/>
              </w:rPr>
            </w:pPr>
            <w:r w:rsidRPr="003A730E">
              <w:rPr>
                <w:rFonts w:ascii="Arial" w:hAnsi="Arial" w:cs="Arial"/>
                <w:sz w:val="20"/>
                <w:szCs w:val="20"/>
              </w:rPr>
              <w:t>предоставление информации о грантовых программах и конкурсов для  СОНКО.</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3A730E">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5</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401DF5">
              <w:rPr>
                <w:rFonts w:ascii="Arial" w:hAnsi="Arial" w:cs="Arial"/>
                <w:sz w:val="20"/>
                <w:szCs w:val="20"/>
              </w:rPr>
              <w:t>5</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401DF5">
              <w:rPr>
                <w:rFonts w:ascii="Arial" w:hAnsi="Arial" w:cs="Arial"/>
                <w:sz w:val="20"/>
                <w:szCs w:val="20"/>
              </w:rPr>
              <w:t>5</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E319E7">
              <w:rPr>
                <w:rFonts w:ascii="Arial" w:hAnsi="Arial" w:cs="Arial"/>
                <w:sz w:val="20"/>
                <w:szCs w:val="20"/>
              </w:rPr>
              <w:t>Отдельное мероприятие - «Оказание имущественной поддержки СО НКО»</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tcPr>
          <w:p w:rsidR="009F7DC6" w:rsidRPr="00E319E7" w:rsidRDefault="009F7DC6" w:rsidP="00B62982">
            <w:pPr>
              <w:jc w:val="both"/>
              <w:rPr>
                <w:rFonts w:ascii="Arial" w:hAnsi="Arial" w:cs="Arial"/>
                <w:sz w:val="20"/>
                <w:szCs w:val="20"/>
              </w:rPr>
            </w:pPr>
            <w:r w:rsidRPr="00E319E7">
              <w:rPr>
                <w:rFonts w:ascii="Arial" w:hAnsi="Arial" w:cs="Arial"/>
                <w:sz w:val="20"/>
                <w:szCs w:val="20"/>
              </w:rPr>
              <w:t xml:space="preserve">Цель - </w:t>
            </w:r>
            <w:r w:rsidR="002236FA" w:rsidRPr="002236FA">
              <w:rPr>
                <w:rFonts w:ascii="Arial" w:hAnsi="Arial" w:cs="Arial"/>
                <w:color w:val="000000"/>
                <w:sz w:val="20"/>
                <w:szCs w:val="20"/>
                <w:shd w:val="clear" w:color="auto" w:fill="FFFFFF"/>
              </w:rPr>
              <w:t>содействие в предоставлении имущественной поддержки СОНКО, осуществляющим свою деятельность на территории Шушенского района</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E319E7" w:rsidRDefault="009F7DC6" w:rsidP="00B62982">
            <w:pPr>
              <w:jc w:val="both"/>
              <w:rPr>
                <w:rFonts w:ascii="Arial" w:hAnsi="Arial" w:cs="Arial"/>
                <w:sz w:val="20"/>
                <w:szCs w:val="20"/>
              </w:rPr>
            </w:pPr>
            <w:r w:rsidRPr="00E319E7">
              <w:rPr>
                <w:rFonts w:ascii="Arial" w:hAnsi="Arial" w:cs="Arial"/>
                <w:sz w:val="20"/>
                <w:szCs w:val="20"/>
              </w:rPr>
              <w:t xml:space="preserve">увеличение количества мероприятий реализуемых СОНКО </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E319E7">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215591" w:rsidRDefault="009F7DC6" w:rsidP="00F61557">
            <w:pPr>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Pr="00215591" w:rsidRDefault="009F7DC6" w:rsidP="00881FF3">
            <w:pPr>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E319E7" w:rsidRDefault="009F7DC6" w:rsidP="00B62982">
            <w:pPr>
              <w:widowControl w:val="0"/>
              <w:autoSpaceDE w:val="0"/>
              <w:autoSpaceDN w:val="0"/>
              <w:adjustRightInd w:val="0"/>
              <w:jc w:val="center"/>
              <w:rPr>
                <w:rFonts w:ascii="Arial" w:hAnsi="Arial" w:cs="Arial"/>
                <w:sz w:val="20"/>
                <w:szCs w:val="20"/>
              </w:rPr>
            </w:pPr>
            <w:r w:rsidRPr="00E319E7">
              <w:rPr>
                <w:rFonts w:ascii="Arial" w:hAnsi="Arial" w:cs="Arial"/>
                <w:sz w:val="20"/>
                <w:szCs w:val="20"/>
              </w:rPr>
              <w:t>10</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E319E7" w:rsidRDefault="009F7DC6" w:rsidP="00B62982">
            <w:pPr>
              <w:jc w:val="center"/>
              <w:rPr>
                <w:rFonts w:ascii="Arial" w:hAnsi="Arial" w:cs="Arial"/>
                <w:sz w:val="20"/>
                <w:szCs w:val="20"/>
              </w:rPr>
            </w:pPr>
            <w:r w:rsidRPr="00E319E7">
              <w:rPr>
                <w:rFonts w:ascii="Arial" w:hAnsi="Arial" w:cs="Arial"/>
                <w:sz w:val="20"/>
                <w:szCs w:val="20"/>
              </w:rPr>
              <w:t>1</w:t>
            </w:r>
            <w:r>
              <w:rPr>
                <w:rFonts w:ascii="Arial" w:hAnsi="Arial" w:cs="Arial"/>
                <w:sz w:val="20"/>
                <w:szCs w:val="20"/>
              </w:rPr>
              <w:t>5</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E319E7"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20</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Pr="00E319E7"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25</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F61557">
            <w:pPr>
              <w:jc w:val="center"/>
              <w:rPr>
                <w:rFonts w:ascii="Arial" w:hAnsi="Arial" w:cs="Arial"/>
                <w:sz w:val="20"/>
                <w:szCs w:val="20"/>
              </w:rPr>
            </w:pPr>
            <w:r>
              <w:rPr>
                <w:rFonts w:ascii="Arial" w:hAnsi="Arial" w:cs="Arial"/>
                <w:sz w:val="20"/>
                <w:szCs w:val="20"/>
              </w:rPr>
              <w:t>25</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Pr>
                <w:rFonts w:ascii="Arial" w:hAnsi="Arial" w:cs="Arial"/>
                <w:sz w:val="20"/>
                <w:szCs w:val="20"/>
              </w:rPr>
              <w:t>25</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E319E7" w:rsidRDefault="009F7DC6" w:rsidP="00B62982">
            <w:pPr>
              <w:jc w:val="both"/>
              <w:rPr>
                <w:rFonts w:ascii="Arial" w:hAnsi="Arial" w:cs="Arial"/>
                <w:sz w:val="20"/>
                <w:szCs w:val="20"/>
              </w:rPr>
            </w:pPr>
            <w:r w:rsidRPr="00E319E7">
              <w:rPr>
                <w:rFonts w:ascii="Arial" w:hAnsi="Arial" w:cs="Arial"/>
                <w:sz w:val="20"/>
                <w:szCs w:val="20"/>
              </w:rPr>
              <w:t xml:space="preserve">оказание имущественной поддержки СОНКО </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E319E7">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ED5462">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ED5462">
              <w:rPr>
                <w:rFonts w:ascii="Arial" w:hAnsi="Arial" w:cs="Arial"/>
                <w:sz w:val="20"/>
                <w:szCs w:val="20"/>
              </w:rPr>
              <w:t>3</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326F95">
              <w:rPr>
                <w:rFonts w:ascii="Arial" w:hAnsi="Arial" w:cs="Arial"/>
                <w:sz w:val="20"/>
                <w:szCs w:val="20"/>
              </w:rPr>
              <w:t>Отдельное мероприятие - «Проведение семинара для СО НКО»</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326F95">
              <w:rPr>
                <w:rFonts w:ascii="Arial" w:hAnsi="Arial" w:cs="Arial"/>
                <w:sz w:val="20"/>
                <w:szCs w:val="20"/>
              </w:rPr>
              <w:t>Цель - повышение образовательного уровня, квалификации руководителей и членов СО НКО</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215591" w:rsidRDefault="009F7DC6" w:rsidP="00543ADA">
            <w:pPr>
              <w:rPr>
                <w:rFonts w:ascii="Arial" w:hAnsi="Arial" w:cs="Arial"/>
                <w:sz w:val="20"/>
                <w:szCs w:val="20"/>
              </w:rPr>
            </w:pPr>
            <w:r w:rsidRPr="00326F95">
              <w:rPr>
                <w:rFonts w:ascii="Arial" w:hAnsi="Arial" w:cs="Arial"/>
                <w:sz w:val="20"/>
                <w:szCs w:val="20"/>
              </w:rPr>
              <w:t>количество семинаров для СО НКО</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7</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215591" w:rsidRDefault="009F7DC6" w:rsidP="00F61557">
            <w:pPr>
              <w:jc w:val="center"/>
              <w:rPr>
                <w:rFonts w:ascii="Arial" w:hAnsi="Arial" w:cs="Arial"/>
                <w:sz w:val="20"/>
                <w:szCs w:val="20"/>
              </w:rPr>
            </w:pPr>
            <w:r>
              <w:rPr>
                <w:rFonts w:ascii="Arial" w:hAnsi="Arial" w:cs="Arial"/>
                <w:sz w:val="20"/>
                <w:szCs w:val="20"/>
              </w:rPr>
              <w:t>7</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Pr="00215591" w:rsidRDefault="009F7DC6" w:rsidP="00881FF3">
            <w:pPr>
              <w:jc w:val="center"/>
              <w:rPr>
                <w:rFonts w:ascii="Arial" w:hAnsi="Arial" w:cs="Arial"/>
                <w:sz w:val="20"/>
                <w:szCs w:val="20"/>
              </w:rPr>
            </w:pPr>
            <w:r>
              <w:rPr>
                <w:rFonts w:ascii="Arial" w:hAnsi="Arial" w:cs="Arial"/>
                <w:sz w:val="20"/>
                <w:szCs w:val="20"/>
              </w:rPr>
              <w:t>7</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326F95"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7</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326F95" w:rsidRDefault="009F7DC6" w:rsidP="00B62982">
            <w:pPr>
              <w:jc w:val="center"/>
              <w:rPr>
                <w:rFonts w:ascii="Arial" w:hAnsi="Arial" w:cs="Arial"/>
                <w:sz w:val="20"/>
                <w:szCs w:val="20"/>
              </w:rPr>
            </w:pPr>
            <w:r>
              <w:rPr>
                <w:rFonts w:ascii="Arial" w:hAnsi="Arial" w:cs="Arial"/>
                <w:sz w:val="20"/>
                <w:szCs w:val="20"/>
              </w:rPr>
              <w:t>8</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326F95"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9</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Pr="00326F95"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F61557">
            <w:pPr>
              <w:jc w:val="center"/>
              <w:rPr>
                <w:rFonts w:ascii="Arial" w:hAnsi="Arial" w:cs="Arial"/>
                <w:sz w:val="20"/>
                <w:szCs w:val="20"/>
              </w:rPr>
            </w:pPr>
            <w:r>
              <w:rPr>
                <w:rFonts w:ascii="Arial" w:hAnsi="Arial" w:cs="Arial"/>
                <w:sz w:val="20"/>
                <w:szCs w:val="20"/>
              </w:rPr>
              <w:t>10</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Pr>
                <w:rFonts w:ascii="Arial" w:hAnsi="Arial" w:cs="Arial"/>
                <w:sz w:val="20"/>
                <w:szCs w:val="20"/>
              </w:rPr>
              <w:t>10</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326F95" w:rsidRDefault="009F7DC6" w:rsidP="00B62982">
            <w:pPr>
              <w:jc w:val="both"/>
              <w:rPr>
                <w:rFonts w:ascii="Arial" w:hAnsi="Arial" w:cs="Arial"/>
                <w:sz w:val="20"/>
                <w:szCs w:val="20"/>
              </w:rPr>
            </w:pPr>
            <w:r w:rsidRPr="00326F95">
              <w:rPr>
                <w:rFonts w:ascii="Arial" w:hAnsi="Arial" w:cs="Arial"/>
                <w:sz w:val="20"/>
                <w:szCs w:val="20"/>
              </w:rPr>
              <w:t>участие СО НКО в проводимых семинарах, совещаниях, конференциях, иных мероприятиях.</w:t>
            </w:r>
          </w:p>
          <w:p w:rsidR="009F7DC6" w:rsidRPr="00326F95" w:rsidRDefault="009F7DC6" w:rsidP="00B62982">
            <w:pPr>
              <w:autoSpaceDE w:val="0"/>
              <w:autoSpaceDN w:val="0"/>
              <w:adjustRightInd w:val="0"/>
              <w:rPr>
                <w:rFonts w:ascii="Arial" w:hAnsi="Arial" w:cs="Arial"/>
                <w:sz w:val="20"/>
                <w:szCs w:val="20"/>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215591" w:rsidRDefault="009F7DC6" w:rsidP="00DF3E4F">
            <w:pPr>
              <w:jc w:val="center"/>
              <w:rPr>
                <w:rFonts w:ascii="Arial" w:hAnsi="Arial" w:cs="Arial"/>
                <w:sz w:val="20"/>
                <w:szCs w:val="20"/>
              </w:rPr>
            </w:pPr>
            <w:r>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Default="009F7DC6" w:rsidP="009F7DC6">
            <w:pPr>
              <w:jc w:val="center"/>
            </w:pPr>
            <w:r w:rsidRPr="000D03FA">
              <w:rPr>
                <w:rFonts w:ascii="Arial" w:hAnsi="Arial" w:cs="Arial"/>
                <w:sz w:val="20"/>
                <w:szCs w:val="20"/>
              </w:rPr>
              <w:t>3</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9F7DC6">
            <w:pPr>
              <w:jc w:val="center"/>
            </w:pPr>
            <w:r w:rsidRPr="000D03FA">
              <w:rPr>
                <w:rFonts w:ascii="Arial" w:hAnsi="Arial" w:cs="Arial"/>
                <w:sz w:val="20"/>
                <w:szCs w:val="20"/>
              </w:rPr>
              <w:t>3</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5C4B23">
              <w:rPr>
                <w:rFonts w:ascii="Arial" w:hAnsi="Arial" w:cs="Arial"/>
                <w:sz w:val="20"/>
                <w:szCs w:val="20"/>
              </w:rPr>
              <w:t>Отдельное мероприятие - «Конкурс на выполнение муниципальных услуг среди СО НКО»</w:t>
            </w:r>
          </w:p>
        </w:tc>
      </w:tr>
      <w:tr w:rsidR="009F7DC6" w:rsidRPr="00215591" w:rsidTr="009F7DC6">
        <w:trPr>
          <w:cantSplit/>
          <w:trHeight w:val="240"/>
        </w:trPr>
        <w:tc>
          <w:tcPr>
            <w:tcW w:w="14884" w:type="dxa"/>
            <w:gridSpan w:val="14"/>
            <w:tcBorders>
              <w:top w:val="single" w:sz="6" w:space="0" w:color="auto"/>
              <w:left w:val="single" w:sz="6"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sidRPr="005C4B23">
              <w:rPr>
                <w:rFonts w:ascii="Arial" w:hAnsi="Arial" w:cs="Arial"/>
                <w:sz w:val="20"/>
                <w:szCs w:val="20"/>
              </w:rPr>
              <w:t>Цель - развитие взаимодействия социально ориентированных некоммерческих организаций, исполнительной власти, бизнеса, призванных содействовать реализации программ развития территорий.</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215591" w:rsidRDefault="009F7DC6" w:rsidP="00543ADA">
            <w:pPr>
              <w:rPr>
                <w:rFonts w:ascii="Arial" w:hAnsi="Arial" w:cs="Arial"/>
                <w:sz w:val="20"/>
                <w:szCs w:val="20"/>
              </w:rPr>
            </w:pPr>
            <w:r w:rsidRPr="005C4B23">
              <w:rPr>
                <w:rFonts w:ascii="Arial" w:hAnsi="Arial" w:cs="Arial"/>
                <w:sz w:val="20"/>
                <w:szCs w:val="20"/>
              </w:rPr>
              <w:t>Проведение конкурса среди СО НКО</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5C4B23">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5C4B23" w:rsidRDefault="009F7DC6" w:rsidP="00B62982">
            <w:pPr>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Pr>
                <w:rFonts w:ascii="Arial" w:hAnsi="Arial" w:cs="Arial"/>
                <w:sz w:val="20"/>
                <w:szCs w:val="20"/>
              </w:rPr>
              <w:t>1</w:t>
            </w:r>
          </w:p>
        </w:tc>
      </w:tr>
      <w:tr w:rsidR="009F7DC6" w:rsidRPr="00215591" w:rsidTr="009F7DC6">
        <w:trPr>
          <w:cantSplit/>
          <w:trHeight w:val="240"/>
        </w:trPr>
        <w:tc>
          <w:tcPr>
            <w:tcW w:w="425"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215591">
            <w:pPr>
              <w:autoSpaceDE w:val="0"/>
              <w:autoSpaceDN w:val="0"/>
              <w:adjustRightInd w:val="0"/>
              <w:ind w:left="720"/>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9F7DC6" w:rsidRPr="005C4B23" w:rsidRDefault="009F7DC6" w:rsidP="00B62982">
            <w:pPr>
              <w:rPr>
                <w:rFonts w:ascii="Arial" w:hAnsi="Arial" w:cs="Arial"/>
                <w:sz w:val="20"/>
                <w:szCs w:val="20"/>
              </w:rPr>
            </w:pPr>
            <w:r w:rsidRPr="005C4B23">
              <w:rPr>
                <w:rFonts w:ascii="Arial" w:hAnsi="Arial" w:cs="Arial"/>
                <w:sz w:val="20"/>
                <w:szCs w:val="20"/>
              </w:rPr>
              <w:t>Количество СО НКО, получивших поддержку на выполнение муниципальных услуг</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F7DC6" w:rsidRPr="00215591" w:rsidRDefault="009F7DC6" w:rsidP="00F61557">
            <w:pPr>
              <w:autoSpaceDE w:val="0"/>
              <w:autoSpaceDN w:val="0"/>
              <w:adjustRightInd w:val="0"/>
              <w:jc w:val="center"/>
              <w:rPr>
                <w:rFonts w:ascii="Arial" w:hAnsi="Arial" w:cs="Arial"/>
                <w:sz w:val="20"/>
                <w:szCs w:val="20"/>
              </w:rPr>
            </w:pPr>
            <w:r w:rsidRPr="005C4B23">
              <w:rPr>
                <w:rFonts w:ascii="Arial" w:hAnsi="Arial" w:cs="Arial"/>
                <w:sz w:val="20"/>
                <w:szCs w:val="20"/>
              </w:rPr>
              <w:t>единиц</w:t>
            </w:r>
          </w:p>
        </w:tc>
        <w:tc>
          <w:tcPr>
            <w:tcW w:w="567" w:type="dxa"/>
            <w:tcBorders>
              <w:top w:val="single" w:sz="6" w:space="0" w:color="auto"/>
              <w:left w:val="single" w:sz="6" w:space="0" w:color="auto"/>
              <w:bottom w:val="single" w:sz="6" w:space="0" w:color="auto"/>
              <w:right w:val="single" w:sz="6" w:space="0" w:color="auto"/>
            </w:tcBorders>
            <w:vAlign w:val="center"/>
          </w:tcPr>
          <w:p w:rsidR="009F7DC6" w:rsidRPr="00215591" w:rsidRDefault="009F7DC6" w:rsidP="006B08DE">
            <w:pPr>
              <w:widowControl w:val="0"/>
              <w:autoSpaceDE w:val="0"/>
              <w:autoSpaceDN w:val="0"/>
              <w:adjustRightInd w:val="0"/>
              <w:jc w:val="center"/>
              <w:rPr>
                <w:rFonts w:ascii="Arial" w:hAnsi="Arial" w:cs="Arial"/>
                <w:sz w:val="20"/>
                <w:szCs w:val="20"/>
              </w:rPr>
            </w:pPr>
            <w:r>
              <w:rPr>
                <w:rFonts w:ascii="Arial" w:hAnsi="Arial" w:cs="Arial"/>
                <w:sz w:val="20"/>
                <w:szCs w:val="20"/>
              </w:rPr>
              <w:t>х</w:t>
            </w:r>
          </w:p>
        </w:tc>
        <w:tc>
          <w:tcPr>
            <w:tcW w:w="1559" w:type="dxa"/>
            <w:tcBorders>
              <w:top w:val="single" w:sz="6" w:space="0" w:color="auto"/>
              <w:left w:val="single" w:sz="6"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5C4B23" w:rsidRDefault="009F7DC6" w:rsidP="00B62982">
            <w:pPr>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6" w:space="0" w:color="auto"/>
              <w:bottom w:val="single" w:sz="6" w:space="0" w:color="auto"/>
              <w:right w:val="single" w:sz="6" w:space="0" w:color="auto"/>
            </w:tcBorders>
            <w:vAlign w:val="center"/>
          </w:tcPr>
          <w:p w:rsidR="009F7DC6" w:rsidRPr="005C4B23" w:rsidRDefault="009F7DC6" w:rsidP="00B62982">
            <w:pPr>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6"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4" w:space="0" w:color="auto"/>
            </w:tcBorders>
            <w:vAlign w:val="center"/>
          </w:tcPr>
          <w:p w:rsidR="009F7DC6" w:rsidRPr="005C4B23" w:rsidRDefault="009F7DC6" w:rsidP="00B6298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134" w:type="dxa"/>
            <w:tcBorders>
              <w:top w:val="single" w:sz="6" w:space="0" w:color="auto"/>
              <w:left w:val="single" w:sz="4" w:space="0" w:color="auto"/>
              <w:bottom w:val="single" w:sz="6" w:space="0" w:color="auto"/>
              <w:right w:val="single" w:sz="6" w:space="0" w:color="auto"/>
            </w:tcBorders>
            <w:vAlign w:val="center"/>
          </w:tcPr>
          <w:p w:rsidR="009F7DC6" w:rsidRDefault="009F7DC6" w:rsidP="00DF3E4F">
            <w:pPr>
              <w:jc w:val="center"/>
              <w:rPr>
                <w:rFonts w:ascii="Arial" w:hAnsi="Arial" w:cs="Arial"/>
                <w:sz w:val="20"/>
                <w:szCs w:val="20"/>
              </w:rPr>
            </w:pPr>
            <w:r>
              <w:rPr>
                <w:rFonts w:ascii="Arial" w:hAnsi="Arial" w:cs="Arial"/>
                <w:sz w:val="20"/>
                <w:szCs w:val="20"/>
              </w:rPr>
              <w:t>2</w:t>
            </w:r>
          </w:p>
        </w:tc>
      </w:tr>
    </w:tbl>
    <w:p w:rsidR="00543ADA" w:rsidRPr="00215591" w:rsidRDefault="00543ADA" w:rsidP="00543ADA">
      <w:pPr>
        <w:autoSpaceDE w:val="0"/>
        <w:autoSpaceDN w:val="0"/>
        <w:adjustRightInd w:val="0"/>
        <w:jc w:val="both"/>
        <w:outlineLvl w:val="1"/>
        <w:rPr>
          <w:rFonts w:ascii="Arial" w:hAnsi="Arial" w:cs="Arial"/>
          <w:sz w:val="20"/>
          <w:szCs w:val="20"/>
        </w:rPr>
      </w:pPr>
      <w:r w:rsidRPr="00215591">
        <w:rPr>
          <w:rFonts w:ascii="Arial" w:hAnsi="Arial" w:cs="Arial"/>
          <w:sz w:val="20"/>
          <w:szCs w:val="20"/>
        </w:rPr>
        <w:t>Начальник отдела культуры, молодежной</w:t>
      </w:r>
    </w:p>
    <w:p w:rsidR="00543ADA" w:rsidRPr="00215591" w:rsidRDefault="00543ADA" w:rsidP="00543ADA">
      <w:pPr>
        <w:autoSpaceDE w:val="0"/>
        <w:autoSpaceDN w:val="0"/>
        <w:adjustRightInd w:val="0"/>
        <w:jc w:val="both"/>
        <w:outlineLvl w:val="1"/>
        <w:rPr>
          <w:rFonts w:ascii="Arial" w:hAnsi="Arial" w:cs="Arial"/>
          <w:sz w:val="20"/>
          <w:szCs w:val="20"/>
        </w:rPr>
      </w:pPr>
      <w:r w:rsidRPr="00215591">
        <w:rPr>
          <w:rFonts w:ascii="Arial" w:hAnsi="Arial" w:cs="Arial"/>
          <w:sz w:val="20"/>
          <w:szCs w:val="20"/>
        </w:rPr>
        <w:t>политики и туризма администрации Шушенского района</w:t>
      </w:r>
      <w:r w:rsidRPr="00215591">
        <w:rPr>
          <w:rFonts w:ascii="Arial" w:hAnsi="Arial" w:cs="Arial"/>
          <w:sz w:val="20"/>
          <w:szCs w:val="20"/>
        </w:rPr>
        <w:tab/>
        <w:t xml:space="preserve">                                                                                               </w:t>
      </w:r>
      <w:r w:rsidR="00C53D00">
        <w:rPr>
          <w:rFonts w:ascii="Arial" w:hAnsi="Arial" w:cs="Arial"/>
          <w:sz w:val="20"/>
          <w:szCs w:val="20"/>
        </w:rPr>
        <w:t xml:space="preserve">                                       </w:t>
      </w:r>
      <w:r w:rsidRPr="00215591">
        <w:rPr>
          <w:rFonts w:ascii="Arial" w:hAnsi="Arial" w:cs="Arial"/>
          <w:sz w:val="20"/>
          <w:szCs w:val="20"/>
        </w:rPr>
        <w:t xml:space="preserve">   А. В. Костюченко</w:t>
      </w:r>
    </w:p>
    <w:p w:rsidR="006904F6" w:rsidRDefault="006904F6"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r w:rsidRPr="00543ADA">
        <w:rPr>
          <w:rFonts w:ascii="Arial" w:hAnsi="Arial" w:cs="Arial"/>
          <w:sz w:val="20"/>
          <w:szCs w:val="20"/>
        </w:rPr>
        <w:t xml:space="preserve">Приложение № </w:t>
      </w:r>
      <w:r w:rsidR="00215591">
        <w:rPr>
          <w:rFonts w:ascii="Arial" w:hAnsi="Arial" w:cs="Arial"/>
          <w:sz w:val="20"/>
          <w:szCs w:val="20"/>
        </w:rPr>
        <w:t>2</w:t>
      </w:r>
      <w:r w:rsidRPr="00543ADA">
        <w:rPr>
          <w:rFonts w:ascii="Arial" w:hAnsi="Arial" w:cs="Arial"/>
          <w:sz w:val="20"/>
          <w:szCs w:val="20"/>
        </w:rPr>
        <w:t xml:space="preserve">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к Паспорту муниципальной программы «Развитие и поддержка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543ADA" w:rsidRPr="00543ADA" w:rsidRDefault="00543ADA" w:rsidP="00543ADA">
      <w:pPr>
        <w:jc w:val="right"/>
        <w:rPr>
          <w:rFonts w:ascii="Arial" w:hAnsi="Arial" w:cs="Arial"/>
          <w:sz w:val="20"/>
          <w:szCs w:val="20"/>
        </w:rPr>
      </w:pPr>
      <w:r w:rsidRPr="00543ADA">
        <w:rPr>
          <w:rFonts w:ascii="Arial" w:hAnsi="Arial" w:cs="Arial"/>
          <w:sz w:val="20"/>
          <w:szCs w:val="20"/>
        </w:rPr>
        <w:t xml:space="preserve">Шушенского района» </w:t>
      </w:r>
    </w:p>
    <w:p w:rsidR="00543ADA" w:rsidRPr="00543ADA" w:rsidRDefault="00543ADA" w:rsidP="00543ADA">
      <w:pPr>
        <w:autoSpaceDE w:val="0"/>
        <w:autoSpaceDN w:val="0"/>
        <w:adjustRightInd w:val="0"/>
        <w:ind w:left="4536" w:firstLine="720"/>
        <w:jc w:val="center"/>
        <w:rPr>
          <w:rFonts w:ascii="Arial" w:hAnsi="Arial" w:cs="Arial"/>
        </w:rPr>
      </w:pPr>
    </w:p>
    <w:p w:rsidR="00543ADA" w:rsidRPr="00D0191C" w:rsidRDefault="00543ADA" w:rsidP="00543ADA">
      <w:pPr>
        <w:autoSpaceDE w:val="0"/>
        <w:autoSpaceDN w:val="0"/>
        <w:adjustRightInd w:val="0"/>
        <w:ind w:firstLine="720"/>
        <w:jc w:val="center"/>
        <w:rPr>
          <w:rFonts w:ascii="Arial" w:hAnsi="Arial" w:cs="Arial"/>
        </w:rPr>
      </w:pPr>
      <w:r w:rsidRPr="00D0191C">
        <w:rPr>
          <w:rFonts w:ascii="Arial" w:hAnsi="Arial" w:cs="Arial"/>
        </w:rPr>
        <w:t>Перечень объектов капитального строительства муниципальной собственности Шушенского района  (за счет всех источников финансирования)</w:t>
      </w:r>
    </w:p>
    <w:p w:rsidR="00543ADA" w:rsidRPr="00D0191C" w:rsidRDefault="00543ADA" w:rsidP="00543ADA">
      <w:pPr>
        <w:autoSpaceDE w:val="0"/>
        <w:autoSpaceDN w:val="0"/>
        <w:adjustRightInd w:val="0"/>
        <w:ind w:firstLine="540"/>
        <w:jc w:val="both"/>
        <w:rPr>
          <w:rFonts w:ascii="Arial" w:hAnsi="Arial" w:cs="Arial"/>
        </w:rPr>
      </w:pPr>
    </w:p>
    <w:tbl>
      <w:tblPr>
        <w:tblW w:w="14600" w:type="dxa"/>
        <w:tblInd w:w="354" w:type="dxa"/>
        <w:tblLayout w:type="fixed"/>
        <w:tblCellMar>
          <w:left w:w="70" w:type="dxa"/>
          <w:right w:w="70" w:type="dxa"/>
        </w:tblCellMar>
        <w:tblLook w:val="0000" w:firstRow="0" w:lastRow="0" w:firstColumn="0" w:lastColumn="0" w:noHBand="0" w:noVBand="0"/>
      </w:tblPr>
      <w:tblGrid>
        <w:gridCol w:w="540"/>
        <w:gridCol w:w="3854"/>
        <w:gridCol w:w="1418"/>
        <w:gridCol w:w="1417"/>
        <w:gridCol w:w="1559"/>
        <w:gridCol w:w="1560"/>
        <w:gridCol w:w="1417"/>
        <w:gridCol w:w="1418"/>
        <w:gridCol w:w="1417"/>
      </w:tblGrid>
      <w:tr w:rsidR="00543ADA" w:rsidRPr="009F7DC6" w:rsidTr="00516149">
        <w:trPr>
          <w:cantSplit/>
          <w:trHeight w:val="240"/>
        </w:trPr>
        <w:tc>
          <w:tcPr>
            <w:tcW w:w="540" w:type="dxa"/>
            <w:vMerge w:val="restart"/>
            <w:tcBorders>
              <w:top w:val="single" w:sz="6" w:space="0" w:color="auto"/>
              <w:left w:val="single" w:sz="6" w:space="0" w:color="auto"/>
              <w:right w:val="single" w:sz="6" w:space="0" w:color="auto"/>
            </w:tcBorders>
            <w:vAlign w:val="center"/>
          </w:tcPr>
          <w:p w:rsidR="00543ADA" w:rsidRPr="009F7DC6" w:rsidRDefault="00543ADA" w:rsidP="00543ADA">
            <w:pPr>
              <w:widowControl w:val="0"/>
              <w:autoSpaceDE w:val="0"/>
              <w:autoSpaceDN w:val="0"/>
              <w:adjustRightInd w:val="0"/>
              <w:ind w:firstLine="720"/>
              <w:jc w:val="center"/>
              <w:rPr>
                <w:rFonts w:ascii="Arial" w:hAnsi="Arial" w:cs="Arial"/>
                <w:sz w:val="20"/>
                <w:szCs w:val="20"/>
              </w:rPr>
            </w:pPr>
            <w:r w:rsidRPr="009F7DC6">
              <w:rPr>
                <w:rFonts w:ascii="Arial" w:hAnsi="Arial" w:cs="Arial"/>
                <w:sz w:val="20"/>
                <w:szCs w:val="20"/>
              </w:rPr>
              <w:t xml:space="preserve">№ </w:t>
            </w:r>
            <w:r w:rsidRPr="009F7DC6">
              <w:rPr>
                <w:rFonts w:ascii="Arial" w:hAnsi="Arial" w:cs="Arial"/>
                <w:sz w:val="20"/>
                <w:szCs w:val="20"/>
              </w:rPr>
              <w:br/>
              <w:t>п/п</w:t>
            </w:r>
          </w:p>
        </w:tc>
        <w:tc>
          <w:tcPr>
            <w:tcW w:w="3854" w:type="dxa"/>
            <w:vMerge w:val="restart"/>
            <w:tcBorders>
              <w:top w:val="single" w:sz="6" w:space="0" w:color="auto"/>
              <w:left w:val="single" w:sz="6" w:space="0" w:color="auto"/>
              <w:right w:val="single" w:sz="6" w:space="0" w:color="auto"/>
            </w:tcBorders>
            <w:vAlign w:val="center"/>
          </w:tcPr>
          <w:p w:rsidR="00543ADA" w:rsidRPr="009F7DC6" w:rsidRDefault="00543ADA" w:rsidP="00543ADA">
            <w:pPr>
              <w:widowControl w:val="0"/>
              <w:autoSpaceDE w:val="0"/>
              <w:autoSpaceDN w:val="0"/>
              <w:adjustRightInd w:val="0"/>
              <w:ind w:firstLine="720"/>
              <w:jc w:val="center"/>
              <w:rPr>
                <w:rFonts w:ascii="Arial" w:hAnsi="Arial" w:cs="Arial"/>
                <w:sz w:val="20"/>
                <w:szCs w:val="20"/>
              </w:rPr>
            </w:pPr>
            <w:r w:rsidRPr="009F7DC6">
              <w:rPr>
                <w:rFonts w:ascii="Arial" w:hAnsi="Arial" w:cs="Arial"/>
                <w:sz w:val="20"/>
                <w:szCs w:val="20"/>
              </w:rPr>
              <w:t xml:space="preserve">Наименование  </w:t>
            </w:r>
            <w:r w:rsidRPr="009F7DC6">
              <w:rPr>
                <w:rFonts w:ascii="Arial" w:hAnsi="Arial" w:cs="Arial"/>
                <w:sz w:val="20"/>
                <w:szCs w:val="20"/>
              </w:rPr>
              <w:br/>
              <w:t xml:space="preserve">объекта </w:t>
            </w:r>
            <w:r w:rsidRPr="009F7DC6">
              <w:rPr>
                <w:rFonts w:ascii="Arial" w:hAnsi="Arial" w:cs="Arial"/>
                <w:sz w:val="20"/>
                <w:szCs w:val="20"/>
              </w:rPr>
              <w:br/>
              <w:t xml:space="preserve">с указанием    </w:t>
            </w:r>
            <w:r w:rsidRPr="009F7DC6">
              <w:rPr>
                <w:rFonts w:ascii="Arial" w:hAnsi="Arial" w:cs="Arial"/>
                <w:sz w:val="20"/>
                <w:szCs w:val="20"/>
              </w:rPr>
              <w:br/>
              <w:t>мощности и годов</w:t>
            </w:r>
            <w:r w:rsidRPr="009F7DC6">
              <w:rPr>
                <w:rFonts w:ascii="Arial" w:hAnsi="Arial" w:cs="Arial"/>
                <w:sz w:val="20"/>
                <w:szCs w:val="20"/>
              </w:rPr>
              <w:br/>
              <w:t>строительства *</w:t>
            </w:r>
          </w:p>
        </w:tc>
        <w:tc>
          <w:tcPr>
            <w:tcW w:w="1418" w:type="dxa"/>
            <w:vMerge w:val="restart"/>
            <w:tcBorders>
              <w:top w:val="single" w:sz="6" w:space="0" w:color="auto"/>
              <w:left w:val="single" w:sz="6" w:space="0" w:color="auto"/>
              <w:right w:val="single" w:sz="6" w:space="0" w:color="auto"/>
            </w:tcBorders>
            <w:vAlign w:val="center"/>
          </w:tcPr>
          <w:p w:rsidR="00543ADA" w:rsidRPr="009F7DC6" w:rsidRDefault="00543ADA" w:rsidP="00543ADA">
            <w:pPr>
              <w:widowControl w:val="0"/>
              <w:autoSpaceDE w:val="0"/>
              <w:autoSpaceDN w:val="0"/>
              <w:adjustRightInd w:val="0"/>
              <w:ind w:firstLine="720"/>
              <w:jc w:val="center"/>
              <w:rPr>
                <w:rFonts w:ascii="Arial" w:hAnsi="Arial" w:cs="Arial"/>
                <w:sz w:val="20"/>
                <w:szCs w:val="20"/>
              </w:rPr>
            </w:pPr>
            <w:r w:rsidRPr="009F7DC6">
              <w:rPr>
                <w:rFonts w:ascii="Arial" w:hAnsi="Arial" w:cs="Arial"/>
                <w:sz w:val="20"/>
                <w:szCs w:val="20"/>
              </w:rPr>
              <w:t xml:space="preserve">Остаток    </w:t>
            </w:r>
            <w:r w:rsidRPr="009F7DC6">
              <w:rPr>
                <w:rFonts w:ascii="Arial" w:hAnsi="Arial" w:cs="Arial"/>
                <w:sz w:val="20"/>
                <w:szCs w:val="20"/>
              </w:rPr>
              <w:br/>
              <w:t xml:space="preserve">стоимости   </w:t>
            </w:r>
            <w:r w:rsidRPr="009F7DC6">
              <w:rPr>
                <w:rFonts w:ascii="Arial" w:hAnsi="Arial" w:cs="Arial"/>
                <w:sz w:val="20"/>
                <w:szCs w:val="20"/>
              </w:rPr>
              <w:br/>
              <w:t xml:space="preserve">строительства </w:t>
            </w:r>
            <w:r w:rsidRPr="009F7DC6">
              <w:rPr>
                <w:rFonts w:ascii="Arial" w:hAnsi="Arial" w:cs="Arial"/>
                <w:sz w:val="20"/>
                <w:szCs w:val="20"/>
              </w:rPr>
              <w:br/>
              <w:t>в ценах контракта**</w:t>
            </w:r>
          </w:p>
        </w:tc>
        <w:tc>
          <w:tcPr>
            <w:tcW w:w="8788" w:type="dxa"/>
            <w:gridSpan w:val="6"/>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Объем капитальных вложений, тыс. рублей</w:t>
            </w:r>
          </w:p>
        </w:tc>
      </w:tr>
      <w:tr w:rsidR="00543ADA" w:rsidRPr="009F7DC6" w:rsidTr="00516149">
        <w:trPr>
          <w:cantSplit/>
          <w:trHeight w:val="945"/>
        </w:trPr>
        <w:tc>
          <w:tcPr>
            <w:tcW w:w="540" w:type="dxa"/>
            <w:vMerge/>
            <w:tcBorders>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p>
        </w:tc>
        <w:tc>
          <w:tcPr>
            <w:tcW w:w="3854" w:type="dxa"/>
            <w:vMerge/>
            <w:tcBorders>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p>
        </w:tc>
        <w:tc>
          <w:tcPr>
            <w:tcW w:w="1418" w:type="dxa"/>
            <w:vMerge/>
            <w:tcBorders>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отчетный финансо-вый год</w:t>
            </w:r>
          </w:p>
        </w:tc>
        <w:tc>
          <w:tcPr>
            <w:tcW w:w="1559"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текущий финансо-</w:t>
            </w:r>
          </w:p>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вый год</w:t>
            </w:r>
          </w:p>
        </w:tc>
        <w:tc>
          <w:tcPr>
            <w:tcW w:w="1560"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очередной финансо-вый год</w:t>
            </w:r>
          </w:p>
        </w:tc>
        <w:tc>
          <w:tcPr>
            <w:tcW w:w="1417"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первый год планового периода</w:t>
            </w:r>
          </w:p>
        </w:tc>
        <w:tc>
          <w:tcPr>
            <w:tcW w:w="1418"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второй год планового периода</w:t>
            </w:r>
          </w:p>
        </w:tc>
        <w:tc>
          <w:tcPr>
            <w:tcW w:w="1417"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по годам до ввода объекта</w:t>
            </w:r>
          </w:p>
        </w:tc>
      </w:tr>
      <w:tr w:rsidR="00543ADA" w:rsidRPr="009F7DC6" w:rsidTr="00516149">
        <w:trPr>
          <w:cantSplit/>
          <w:trHeight w:val="240"/>
        </w:trPr>
        <w:tc>
          <w:tcPr>
            <w:tcW w:w="5812" w:type="dxa"/>
            <w:gridSpan w:val="3"/>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Главный распорядитель 1</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1</w:t>
            </w:r>
          </w:p>
        </w:tc>
        <w:tc>
          <w:tcPr>
            <w:tcW w:w="3854"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Объект 1</w:t>
            </w:r>
          </w:p>
        </w:tc>
        <w:tc>
          <w:tcPr>
            <w:tcW w:w="1418"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jc w:val="center"/>
              <w:rPr>
                <w:rFonts w:ascii="Arial" w:hAnsi="Arial" w:cs="Arial"/>
                <w:sz w:val="20"/>
                <w:szCs w:val="20"/>
              </w:rPr>
            </w:pPr>
            <w:r w:rsidRPr="009F7DC6">
              <w:rPr>
                <w:rFonts w:ascii="Arial" w:hAnsi="Arial" w:cs="Arial"/>
                <w:sz w:val="20"/>
                <w:szCs w:val="20"/>
              </w:rPr>
              <w:t>0</w:t>
            </w: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в том числе:</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федеральный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краевой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районный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бюджеты  поселений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внебюджетные    </w:t>
            </w:r>
            <w:r w:rsidRPr="009F7DC6">
              <w:rPr>
                <w:rFonts w:ascii="Arial" w:hAnsi="Arial" w:cs="Arial"/>
                <w:sz w:val="20"/>
                <w:szCs w:val="20"/>
              </w:rPr>
              <w:br/>
              <w:t xml:space="preserve">источники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2  </w:t>
            </w: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Объект 2</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812" w:type="dxa"/>
            <w:gridSpan w:val="3"/>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Главный распорядитель 2</w:t>
            </w: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1  </w:t>
            </w:r>
          </w:p>
        </w:tc>
        <w:tc>
          <w:tcPr>
            <w:tcW w:w="3854" w:type="dxa"/>
            <w:tcBorders>
              <w:top w:val="single" w:sz="6" w:space="0" w:color="auto"/>
              <w:left w:val="single" w:sz="6" w:space="0" w:color="auto"/>
              <w:bottom w:val="single" w:sz="6" w:space="0" w:color="auto"/>
              <w:right w:val="single" w:sz="6" w:space="0" w:color="auto"/>
            </w:tcBorders>
            <w:vAlign w:val="center"/>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Объект 1</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в том числе:</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федеральный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краевой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районный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бюджеты  поселений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внебюджетные    </w:t>
            </w:r>
            <w:r w:rsidRPr="009F7DC6">
              <w:rPr>
                <w:rFonts w:ascii="Arial" w:hAnsi="Arial" w:cs="Arial"/>
                <w:sz w:val="20"/>
                <w:szCs w:val="20"/>
              </w:rPr>
              <w:br/>
              <w:t xml:space="preserve">источники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2  </w:t>
            </w: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Объект 2</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Итого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4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r w:rsidRPr="009F7DC6">
              <w:rPr>
                <w:rFonts w:ascii="Arial" w:hAnsi="Arial" w:cs="Arial"/>
                <w:sz w:val="20"/>
                <w:szCs w:val="20"/>
              </w:rPr>
              <w:t xml:space="preserve">в том числе: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36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федеральный     </w:t>
            </w:r>
            <w:r w:rsidRPr="009F7DC6">
              <w:rPr>
                <w:rFonts w:ascii="Arial" w:hAnsi="Arial" w:cs="Arial"/>
                <w:sz w:val="20"/>
                <w:szCs w:val="20"/>
              </w:rPr>
              <w:br/>
              <w:t xml:space="preserve">бюджет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36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краевой         </w:t>
            </w:r>
            <w:r w:rsidRPr="009F7DC6">
              <w:rPr>
                <w:rFonts w:ascii="Arial" w:hAnsi="Arial" w:cs="Arial"/>
                <w:sz w:val="20"/>
                <w:szCs w:val="20"/>
              </w:rPr>
              <w:br/>
              <w:t xml:space="preserve">бюджет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272"/>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районный бюджет</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178"/>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бюджеты  поселений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r w:rsidR="00543ADA" w:rsidRPr="009F7DC6" w:rsidTr="00516149">
        <w:trPr>
          <w:cantSplit/>
          <w:trHeight w:val="360"/>
        </w:trPr>
        <w:tc>
          <w:tcPr>
            <w:tcW w:w="54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3854"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rPr>
                <w:rFonts w:ascii="Arial" w:hAnsi="Arial" w:cs="Arial"/>
                <w:sz w:val="20"/>
                <w:szCs w:val="20"/>
              </w:rPr>
            </w:pPr>
            <w:r w:rsidRPr="009F7DC6">
              <w:rPr>
                <w:rFonts w:ascii="Arial" w:hAnsi="Arial" w:cs="Arial"/>
                <w:sz w:val="20"/>
                <w:szCs w:val="20"/>
              </w:rPr>
              <w:t xml:space="preserve">внебюджетные    </w:t>
            </w:r>
            <w:r w:rsidRPr="009F7DC6">
              <w:rPr>
                <w:rFonts w:ascii="Arial" w:hAnsi="Arial" w:cs="Arial"/>
                <w:sz w:val="20"/>
                <w:szCs w:val="20"/>
              </w:rPr>
              <w:br/>
              <w:t xml:space="preserve">источники       </w:t>
            </w: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59"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3ADA" w:rsidRPr="009F7DC6" w:rsidRDefault="00543ADA" w:rsidP="00543ADA">
            <w:pPr>
              <w:autoSpaceDE w:val="0"/>
              <w:autoSpaceDN w:val="0"/>
              <w:adjustRightInd w:val="0"/>
              <w:ind w:firstLine="720"/>
              <w:rPr>
                <w:rFonts w:ascii="Arial" w:hAnsi="Arial" w:cs="Arial"/>
                <w:sz w:val="20"/>
                <w:szCs w:val="20"/>
              </w:rPr>
            </w:pPr>
          </w:p>
        </w:tc>
      </w:tr>
    </w:tbl>
    <w:p w:rsidR="00543ADA" w:rsidRPr="009F7DC6" w:rsidRDefault="00543ADA" w:rsidP="00543ADA">
      <w:pPr>
        <w:autoSpaceDE w:val="0"/>
        <w:autoSpaceDN w:val="0"/>
        <w:adjustRightInd w:val="0"/>
        <w:ind w:firstLine="720"/>
        <w:jc w:val="both"/>
        <w:rPr>
          <w:rFonts w:ascii="Arial" w:hAnsi="Arial" w:cs="Arial"/>
          <w:sz w:val="20"/>
          <w:szCs w:val="20"/>
        </w:rPr>
      </w:pPr>
    </w:p>
    <w:p w:rsidR="00543ADA" w:rsidRPr="00543ADA" w:rsidRDefault="00543ADA" w:rsidP="00543ADA">
      <w:pPr>
        <w:autoSpaceDE w:val="0"/>
        <w:autoSpaceDN w:val="0"/>
        <w:adjustRightInd w:val="0"/>
        <w:ind w:firstLine="720"/>
        <w:jc w:val="both"/>
        <w:rPr>
          <w:rFonts w:ascii="Arial" w:hAnsi="Arial" w:cs="Arial"/>
        </w:rPr>
      </w:pPr>
      <w:r w:rsidRPr="00543ADA">
        <w:rPr>
          <w:rFonts w:ascii="Arial" w:hAnsi="Arial" w:cs="Arial"/>
        </w:rPr>
        <w:t>(*) – указывается подпрограмма, и (или) программа развития районного муниципального учреждения, которой предусмотрено строительство объекта</w:t>
      </w:r>
    </w:p>
    <w:p w:rsidR="00543ADA" w:rsidRPr="00543ADA" w:rsidRDefault="00543ADA" w:rsidP="00543ADA">
      <w:pPr>
        <w:autoSpaceDE w:val="0"/>
        <w:autoSpaceDN w:val="0"/>
        <w:adjustRightInd w:val="0"/>
        <w:ind w:firstLine="720"/>
        <w:jc w:val="both"/>
        <w:rPr>
          <w:rFonts w:ascii="Arial" w:hAnsi="Arial" w:cs="Arial"/>
        </w:rPr>
      </w:pPr>
      <w:r w:rsidRPr="00543ADA">
        <w:rPr>
          <w:rFonts w:ascii="Arial" w:hAnsi="Arial" w:cs="Arial"/>
        </w:rPr>
        <w:t xml:space="preserve">(**) - по вновь начинаемым объектам – ориентировочная стоимость объекта </w:t>
      </w:r>
    </w:p>
    <w:p w:rsidR="00543ADA" w:rsidRPr="00543ADA" w:rsidRDefault="00543ADA" w:rsidP="00543ADA">
      <w:pPr>
        <w:autoSpaceDE w:val="0"/>
        <w:autoSpaceDN w:val="0"/>
        <w:adjustRightInd w:val="0"/>
        <w:ind w:left="8460" w:hanging="8460"/>
        <w:outlineLvl w:val="2"/>
        <w:rPr>
          <w:rFonts w:ascii="Arial" w:hAnsi="Arial" w:cs="Arial"/>
        </w:rPr>
      </w:pPr>
    </w:p>
    <w:p w:rsidR="00543ADA" w:rsidRPr="00543ADA" w:rsidRDefault="00543ADA" w:rsidP="00543ADA">
      <w:pPr>
        <w:autoSpaceDE w:val="0"/>
        <w:autoSpaceDN w:val="0"/>
        <w:adjustRightInd w:val="0"/>
        <w:jc w:val="both"/>
        <w:outlineLvl w:val="1"/>
        <w:rPr>
          <w:rFonts w:ascii="Arial" w:hAnsi="Arial" w:cs="Arial"/>
        </w:rPr>
      </w:pPr>
      <w:r w:rsidRPr="00543ADA">
        <w:rPr>
          <w:rFonts w:ascii="Arial" w:hAnsi="Arial" w:cs="Arial"/>
        </w:rPr>
        <w:t>Начальник отдела культуры, молодежной</w:t>
      </w:r>
    </w:p>
    <w:p w:rsidR="00543ADA" w:rsidRPr="00543ADA" w:rsidRDefault="00543ADA" w:rsidP="00543ADA">
      <w:pPr>
        <w:autoSpaceDE w:val="0"/>
        <w:autoSpaceDN w:val="0"/>
        <w:adjustRightInd w:val="0"/>
        <w:jc w:val="both"/>
        <w:outlineLvl w:val="1"/>
        <w:rPr>
          <w:rFonts w:ascii="Arial" w:hAnsi="Arial" w:cs="Arial"/>
        </w:rPr>
      </w:pPr>
      <w:r w:rsidRPr="00543ADA">
        <w:rPr>
          <w:rFonts w:ascii="Arial" w:hAnsi="Arial" w:cs="Arial"/>
        </w:rPr>
        <w:t xml:space="preserve">политики и туризма администрации   </w:t>
      </w:r>
    </w:p>
    <w:p w:rsidR="00543ADA" w:rsidRPr="00543ADA" w:rsidRDefault="00543ADA" w:rsidP="00543ADA">
      <w:pPr>
        <w:tabs>
          <w:tab w:val="left" w:pos="6990"/>
        </w:tabs>
        <w:autoSpaceDE w:val="0"/>
        <w:autoSpaceDN w:val="0"/>
        <w:adjustRightInd w:val="0"/>
        <w:jc w:val="both"/>
        <w:outlineLvl w:val="1"/>
        <w:rPr>
          <w:rFonts w:ascii="Arial" w:hAnsi="Arial" w:cs="Arial"/>
        </w:rPr>
      </w:pPr>
      <w:r w:rsidRPr="00543ADA">
        <w:rPr>
          <w:rFonts w:ascii="Arial" w:hAnsi="Arial" w:cs="Arial"/>
        </w:rPr>
        <w:t>Шушенского района</w:t>
      </w:r>
      <w:r w:rsidRPr="00543ADA">
        <w:rPr>
          <w:rFonts w:ascii="Arial" w:hAnsi="Arial" w:cs="Arial"/>
        </w:rPr>
        <w:tab/>
        <w:t xml:space="preserve">                                                                                   А. В. Костюченко</w:t>
      </w:r>
    </w:p>
    <w:p w:rsidR="00543ADA" w:rsidRPr="00543ADA" w:rsidRDefault="00543ADA" w:rsidP="00543ADA">
      <w:pPr>
        <w:autoSpaceDE w:val="0"/>
        <w:autoSpaceDN w:val="0"/>
        <w:adjustRightInd w:val="0"/>
        <w:ind w:left="8460" w:firstLine="720"/>
        <w:outlineLvl w:val="2"/>
        <w:rPr>
          <w:rFonts w:ascii="Arial" w:hAnsi="Arial" w:cs="Arial"/>
        </w:rPr>
      </w:pPr>
      <w:r w:rsidRPr="00543ADA">
        <w:rPr>
          <w:rFonts w:ascii="Arial" w:hAnsi="Arial" w:cs="Arial"/>
        </w:rPr>
        <w:t xml:space="preserve"> </w:t>
      </w: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Pr="00543ADA" w:rsidRDefault="00543ADA" w:rsidP="00543ADA">
      <w:pPr>
        <w:autoSpaceDE w:val="0"/>
        <w:autoSpaceDN w:val="0"/>
        <w:adjustRightInd w:val="0"/>
        <w:ind w:left="8460" w:firstLine="720"/>
        <w:jc w:val="right"/>
        <w:outlineLvl w:val="2"/>
        <w:rPr>
          <w:rFonts w:ascii="Arial" w:hAnsi="Arial" w:cs="Arial"/>
          <w:sz w:val="20"/>
          <w:szCs w:val="20"/>
        </w:rPr>
      </w:pPr>
    </w:p>
    <w:p w:rsidR="00543ADA" w:rsidRDefault="00543ADA" w:rsidP="00543ADA">
      <w:pPr>
        <w:autoSpaceDE w:val="0"/>
        <w:autoSpaceDN w:val="0"/>
        <w:adjustRightInd w:val="0"/>
        <w:ind w:left="8460" w:firstLine="720"/>
        <w:jc w:val="right"/>
        <w:outlineLvl w:val="2"/>
        <w:rPr>
          <w:rFonts w:ascii="Arial" w:hAnsi="Arial" w:cs="Arial"/>
          <w:sz w:val="20"/>
          <w:szCs w:val="20"/>
        </w:rPr>
      </w:pPr>
    </w:p>
    <w:p w:rsidR="004B525E" w:rsidRDefault="004B525E" w:rsidP="00543ADA">
      <w:pPr>
        <w:autoSpaceDE w:val="0"/>
        <w:autoSpaceDN w:val="0"/>
        <w:adjustRightInd w:val="0"/>
        <w:ind w:left="8460" w:firstLine="720"/>
        <w:jc w:val="right"/>
        <w:outlineLvl w:val="2"/>
        <w:rPr>
          <w:rFonts w:ascii="Arial" w:hAnsi="Arial" w:cs="Arial"/>
          <w:sz w:val="20"/>
          <w:szCs w:val="20"/>
        </w:rPr>
      </w:pPr>
    </w:p>
    <w:p w:rsidR="00182BC5" w:rsidRDefault="00182BC5" w:rsidP="009950A2">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9F7DC6" w:rsidRDefault="009F7DC6" w:rsidP="007B752B">
      <w:pPr>
        <w:autoSpaceDE w:val="0"/>
        <w:autoSpaceDN w:val="0"/>
        <w:adjustRightInd w:val="0"/>
        <w:ind w:left="8460" w:firstLine="720"/>
        <w:jc w:val="right"/>
        <w:outlineLvl w:val="2"/>
        <w:rPr>
          <w:rFonts w:ascii="Arial" w:hAnsi="Arial" w:cs="Arial"/>
          <w:sz w:val="20"/>
          <w:szCs w:val="20"/>
        </w:rPr>
      </w:pPr>
    </w:p>
    <w:p w:rsidR="007B752B" w:rsidRPr="00543ADA" w:rsidRDefault="0097280F" w:rsidP="007B752B">
      <w:pPr>
        <w:autoSpaceDE w:val="0"/>
        <w:autoSpaceDN w:val="0"/>
        <w:adjustRightInd w:val="0"/>
        <w:ind w:left="8460" w:firstLine="720"/>
        <w:jc w:val="right"/>
        <w:outlineLvl w:val="2"/>
        <w:rPr>
          <w:rFonts w:ascii="Arial" w:hAnsi="Arial" w:cs="Arial"/>
          <w:sz w:val="20"/>
          <w:szCs w:val="20"/>
        </w:rPr>
      </w:pPr>
      <w:r>
        <w:rPr>
          <w:rFonts w:ascii="Arial" w:hAnsi="Arial" w:cs="Arial"/>
          <w:sz w:val="20"/>
          <w:szCs w:val="20"/>
        </w:rPr>
        <w:t xml:space="preserve">                                                                                             </w:t>
      </w:r>
      <w:r w:rsidR="007B752B" w:rsidRPr="00543ADA">
        <w:rPr>
          <w:rFonts w:ascii="Arial" w:hAnsi="Arial" w:cs="Arial"/>
          <w:sz w:val="20"/>
          <w:szCs w:val="20"/>
        </w:rPr>
        <w:t xml:space="preserve">Приложение № </w:t>
      </w:r>
      <w:r w:rsidR="007B752B">
        <w:rPr>
          <w:rFonts w:ascii="Arial" w:hAnsi="Arial" w:cs="Arial"/>
          <w:sz w:val="20"/>
          <w:szCs w:val="20"/>
        </w:rPr>
        <w:t>3</w:t>
      </w:r>
    </w:p>
    <w:p w:rsidR="007B752B" w:rsidRPr="00543ADA" w:rsidRDefault="007B752B" w:rsidP="007B752B">
      <w:pPr>
        <w:jc w:val="right"/>
        <w:rPr>
          <w:rFonts w:ascii="Arial" w:hAnsi="Arial" w:cs="Arial"/>
          <w:sz w:val="20"/>
          <w:szCs w:val="20"/>
        </w:rPr>
      </w:pPr>
      <w:r w:rsidRPr="00543ADA">
        <w:rPr>
          <w:rFonts w:ascii="Arial" w:hAnsi="Arial" w:cs="Arial"/>
          <w:sz w:val="20"/>
          <w:szCs w:val="20"/>
        </w:rPr>
        <w:t xml:space="preserve">к  муниципальной программе «Развитие и поддержка </w:t>
      </w:r>
    </w:p>
    <w:p w:rsidR="007B752B" w:rsidRPr="00543ADA" w:rsidRDefault="007B752B" w:rsidP="007B752B">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7B752B" w:rsidRDefault="007B752B" w:rsidP="007B752B">
      <w:pPr>
        <w:jc w:val="right"/>
        <w:rPr>
          <w:rFonts w:ascii="Arial" w:hAnsi="Arial" w:cs="Arial"/>
          <w:sz w:val="20"/>
          <w:szCs w:val="20"/>
        </w:rPr>
      </w:pPr>
      <w:r w:rsidRPr="00543ADA">
        <w:rPr>
          <w:rFonts w:ascii="Arial" w:hAnsi="Arial" w:cs="Arial"/>
          <w:sz w:val="20"/>
          <w:szCs w:val="20"/>
        </w:rPr>
        <w:t xml:space="preserve">Шушенского района» </w:t>
      </w:r>
    </w:p>
    <w:p w:rsidR="007B752B" w:rsidRPr="00543ADA" w:rsidRDefault="007B752B" w:rsidP="007B752B">
      <w:pPr>
        <w:jc w:val="right"/>
        <w:rPr>
          <w:rFonts w:ascii="Arial" w:hAnsi="Arial" w:cs="Arial"/>
          <w:sz w:val="20"/>
          <w:szCs w:val="20"/>
        </w:rPr>
      </w:pPr>
    </w:p>
    <w:p w:rsidR="007B752B" w:rsidRPr="00EB33D3" w:rsidRDefault="007B752B" w:rsidP="007B752B">
      <w:pPr>
        <w:jc w:val="center"/>
        <w:rPr>
          <w:rFonts w:ascii="Arial" w:hAnsi="Arial" w:cs="Arial"/>
        </w:rPr>
      </w:pPr>
      <w:r w:rsidRPr="00EB33D3">
        <w:rPr>
          <w:rFonts w:ascii="Arial" w:hAnsi="Arial" w:cs="Arial"/>
        </w:rPr>
        <w:t>Информация о распределении планируемых расходов по отдельным мероприятиям программы</w:t>
      </w:r>
    </w:p>
    <w:tbl>
      <w:tblPr>
        <w:tblW w:w="15386" w:type="dxa"/>
        <w:tblInd w:w="-252" w:type="dxa"/>
        <w:tblLayout w:type="fixed"/>
        <w:tblLook w:val="04A0" w:firstRow="1" w:lastRow="0" w:firstColumn="1" w:lastColumn="0" w:noHBand="0" w:noVBand="1"/>
      </w:tblPr>
      <w:tblGrid>
        <w:gridCol w:w="1778"/>
        <w:gridCol w:w="1504"/>
        <w:gridCol w:w="480"/>
        <w:gridCol w:w="2268"/>
        <w:gridCol w:w="709"/>
        <w:gridCol w:w="851"/>
        <w:gridCol w:w="1417"/>
        <w:gridCol w:w="992"/>
        <w:gridCol w:w="1418"/>
        <w:gridCol w:w="1276"/>
        <w:gridCol w:w="1417"/>
        <w:gridCol w:w="1276"/>
      </w:tblGrid>
      <w:tr w:rsidR="007B752B" w:rsidRPr="00543ADA" w:rsidTr="00D43AB2">
        <w:trPr>
          <w:trHeight w:val="246"/>
        </w:trPr>
        <w:tc>
          <w:tcPr>
            <w:tcW w:w="1778" w:type="dxa"/>
            <w:vMerge w:val="restart"/>
            <w:tcBorders>
              <w:top w:val="single" w:sz="4" w:space="0" w:color="auto"/>
              <w:left w:val="single" w:sz="4" w:space="0" w:color="auto"/>
              <w:right w:val="single" w:sz="4" w:space="0" w:color="auto"/>
            </w:tcBorders>
            <w:shd w:val="clear" w:color="auto" w:fill="auto"/>
            <w:vAlign w:val="center"/>
          </w:tcPr>
          <w:p w:rsidR="007B752B" w:rsidRPr="00424053" w:rsidRDefault="007B752B" w:rsidP="00571AB8">
            <w:pPr>
              <w:jc w:val="center"/>
              <w:rPr>
                <w:rFonts w:ascii="Arial" w:hAnsi="Arial" w:cs="Arial"/>
                <w:sz w:val="20"/>
                <w:szCs w:val="20"/>
              </w:rPr>
            </w:pPr>
            <w:r w:rsidRPr="00424053">
              <w:rPr>
                <w:rFonts w:ascii="Arial" w:hAnsi="Arial" w:cs="Arial"/>
                <w:sz w:val="20"/>
                <w:szCs w:val="20"/>
              </w:rPr>
              <w:t>Статус (муниципальная программа, подпрограмма)</w:t>
            </w:r>
          </w:p>
        </w:tc>
        <w:tc>
          <w:tcPr>
            <w:tcW w:w="1984" w:type="dxa"/>
            <w:gridSpan w:val="2"/>
            <w:vMerge w:val="restart"/>
            <w:tcBorders>
              <w:top w:val="single" w:sz="4" w:space="0" w:color="auto"/>
              <w:left w:val="single" w:sz="4" w:space="0" w:color="auto"/>
              <w:right w:val="single" w:sz="4" w:space="0" w:color="auto"/>
            </w:tcBorders>
            <w:shd w:val="clear" w:color="auto" w:fill="auto"/>
            <w:vAlign w:val="center"/>
          </w:tcPr>
          <w:p w:rsidR="007B752B" w:rsidRPr="00424053" w:rsidRDefault="007B752B" w:rsidP="00571AB8">
            <w:pPr>
              <w:jc w:val="center"/>
              <w:rPr>
                <w:rFonts w:ascii="Arial" w:hAnsi="Arial" w:cs="Arial"/>
                <w:sz w:val="20"/>
                <w:szCs w:val="20"/>
              </w:rPr>
            </w:pPr>
            <w:r w:rsidRPr="00424053">
              <w:rPr>
                <w:rFonts w:ascii="Arial" w:hAnsi="Arial" w:cs="Arial"/>
                <w:sz w:val="20"/>
                <w:szCs w:val="20"/>
              </w:rPr>
              <w:t>Наименование  программы, подпрограммы</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7B752B" w:rsidRPr="00424053" w:rsidRDefault="007B752B" w:rsidP="00571AB8">
            <w:pPr>
              <w:jc w:val="center"/>
              <w:rPr>
                <w:rFonts w:ascii="Arial" w:hAnsi="Arial" w:cs="Arial"/>
                <w:sz w:val="20"/>
                <w:szCs w:val="20"/>
              </w:rPr>
            </w:pPr>
            <w:r w:rsidRPr="00424053">
              <w:rPr>
                <w:rFonts w:ascii="Arial" w:hAnsi="Arial" w:cs="Arial"/>
                <w:sz w:val="20"/>
                <w:szCs w:val="20"/>
              </w:rPr>
              <w:t>Наименование ГРБС</w:t>
            </w:r>
          </w:p>
        </w:tc>
        <w:tc>
          <w:tcPr>
            <w:tcW w:w="3969" w:type="dxa"/>
            <w:gridSpan w:val="4"/>
            <w:tcBorders>
              <w:top w:val="single" w:sz="4" w:space="0" w:color="auto"/>
              <w:left w:val="nil"/>
              <w:bottom w:val="single" w:sz="4" w:space="0" w:color="auto"/>
              <w:right w:val="single" w:sz="4" w:space="0" w:color="000000"/>
            </w:tcBorders>
            <w:shd w:val="clear" w:color="auto" w:fill="auto"/>
            <w:vAlign w:val="center"/>
          </w:tcPr>
          <w:p w:rsidR="007B752B" w:rsidRPr="00424053" w:rsidRDefault="007B752B" w:rsidP="00571AB8">
            <w:pPr>
              <w:jc w:val="center"/>
              <w:rPr>
                <w:rFonts w:ascii="Arial" w:hAnsi="Arial" w:cs="Arial"/>
                <w:sz w:val="20"/>
                <w:szCs w:val="20"/>
              </w:rPr>
            </w:pPr>
            <w:r w:rsidRPr="00424053">
              <w:rPr>
                <w:rFonts w:ascii="Arial" w:hAnsi="Arial" w:cs="Arial"/>
                <w:sz w:val="20"/>
                <w:szCs w:val="20"/>
              </w:rPr>
              <w:t xml:space="preserve">Код бюджетной классификации </w:t>
            </w:r>
          </w:p>
        </w:tc>
        <w:tc>
          <w:tcPr>
            <w:tcW w:w="5387" w:type="dxa"/>
            <w:gridSpan w:val="4"/>
            <w:tcBorders>
              <w:top w:val="single" w:sz="4" w:space="0" w:color="auto"/>
              <w:left w:val="nil"/>
              <w:bottom w:val="single" w:sz="4" w:space="0" w:color="auto"/>
              <w:right w:val="single" w:sz="4" w:space="0" w:color="auto"/>
            </w:tcBorders>
            <w:vAlign w:val="center"/>
          </w:tcPr>
          <w:p w:rsidR="007B752B" w:rsidRPr="00424053" w:rsidRDefault="007B752B" w:rsidP="00571AB8">
            <w:pPr>
              <w:jc w:val="center"/>
              <w:rPr>
                <w:rFonts w:ascii="Arial" w:hAnsi="Arial" w:cs="Arial"/>
                <w:sz w:val="20"/>
                <w:szCs w:val="20"/>
              </w:rPr>
            </w:pPr>
            <w:r>
              <w:rPr>
                <w:rFonts w:ascii="Arial" w:hAnsi="Arial" w:cs="Arial"/>
                <w:sz w:val="20"/>
                <w:szCs w:val="20"/>
              </w:rPr>
              <w:t>Расходы (тыс. руб., годы)</w:t>
            </w:r>
          </w:p>
        </w:tc>
      </w:tr>
      <w:tr w:rsidR="007B752B" w:rsidRPr="00543ADA" w:rsidTr="00D43AB2">
        <w:trPr>
          <w:trHeight w:val="135"/>
        </w:trPr>
        <w:tc>
          <w:tcPr>
            <w:tcW w:w="1778" w:type="dxa"/>
            <w:vMerge/>
            <w:tcBorders>
              <w:left w:val="single" w:sz="4" w:space="0" w:color="auto"/>
              <w:right w:val="single" w:sz="4" w:space="0" w:color="auto"/>
            </w:tcBorders>
            <w:vAlign w:val="center"/>
          </w:tcPr>
          <w:p w:rsidR="007B752B" w:rsidRPr="00424053" w:rsidRDefault="007B752B" w:rsidP="00571AB8">
            <w:pPr>
              <w:rPr>
                <w:rFonts w:ascii="Arial" w:hAnsi="Arial" w:cs="Arial"/>
                <w:sz w:val="20"/>
                <w:szCs w:val="20"/>
              </w:rPr>
            </w:pPr>
          </w:p>
        </w:tc>
        <w:tc>
          <w:tcPr>
            <w:tcW w:w="1984" w:type="dxa"/>
            <w:gridSpan w:val="2"/>
            <w:vMerge/>
            <w:tcBorders>
              <w:left w:val="single" w:sz="4" w:space="0" w:color="auto"/>
              <w:right w:val="single" w:sz="4" w:space="0" w:color="auto"/>
            </w:tcBorders>
            <w:vAlign w:val="center"/>
          </w:tcPr>
          <w:p w:rsidR="007B752B" w:rsidRPr="00424053" w:rsidRDefault="007B752B" w:rsidP="00571AB8">
            <w:pPr>
              <w:rPr>
                <w:rFonts w:ascii="Arial" w:hAnsi="Arial" w:cs="Arial"/>
                <w:sz w:val="20"/>
                <w:szCs w:val="20"/>
              </w:rPr>
            </w:pPr>
          </w:p>
        </w:tc>
        <w:tc>
          <w:tcPr>
            <w:tcW w:w="2268" w:type="dxa"/>
            <w:vMerge/>
            <w:tcBorders>
              <w:left w:val="single" w:sz="4" w:space="0" w:color="auto"/>
              <w:right w:val="single" w:sz="4" w:space="0" w:color="auto"/>
            </w:tcBorders>
            <w:vAlign w:val="center"/>
          </w:tcPr>
          <w:p w:rsidR="007B752B" w:rsidRPr="00424053" w:rsidRDefault="007B752B" w:rsidP="00571AB8">
            <w:pPr>
              <w:rPr>
                <w:rFonts w:ascii="Arial" w:hAnsi="Arial" w:cs="Arial"/>
                <w:sz w:val="20"/>
                <w:szCs w:val="20"/>
              </w:rPr>
            </w:pPr>
          </w:p>
        </w:tc>
        <w:tc>
          <w:tcPr>
            <w:tcW w:w="709" w:type="dxa"/>
            <w:vMerge w:val="restart"/>
            <w:tcBorders>
              <w:top w:val="nil"/>
              <w:left w:val="nil"/>
              <w:right w:val="single" w:sz="4" w:space="0" w:color="auto"/>
            </w:tcBorders>
            <w:shd w:val="clear" w:color="auto" w:fill="auto"/>
          </w:tcPr>
          <w:p w:rsidR="007B752B" w:rsidRPr="00424053" w:rsidRDefault="007B752B" w:rsidP="00571AB8">
            <w:pPr>
              <w:jc w:val="center"/>
              <w:rPr>
                <w:rFonts w:ascii="Arial" w:hAnsi="Arial" w:cs="Arial"/>
                <w:sz w:val="20"/>
                <w:szCs w:val="20"/>
              </w:rPr>
            </w:pPr>
            <w:r w:rsidRPr="00424053">
              <w:rPr>
                <w:rFonts w:ascii="Arial" w:hAnsi="Arial" w:cs="Arial"/>
                <w:sz w:val="20"/>
                <w:szCs w:val="20"/>
              </w:rPr>
              <w:t>ГРБС</w:t>
            </w:r>
          </w:p>
        </w:tc>
        <w:tc>
          <w:tcPr>
            <w:tcW w:w="851" w:type="dxa"/>
            <w:vMerge w:val="restart"/>
            <w:tcBorders>
              <w:top w:val="nil"/>
              <w:left w:val="nil"/>
              <w:right w:val="single" w:sz="4" w:space="0" w:color="auto"/>
            </w:tcBorders>
            <w:shd w:val="clear" w:color="auto" w:fill="auto"/>
          </w:tcPr>
          <w:p w:rsidR="007B752B" w:rsidRPr="00424053" w:rsidRDefault="007B752B" w:rsidP="00571AB8">
            <w:pPr>
              <w:jc w:val="center"/>
              <w:rPr>
                <w:rFonts w:ascii="Arial" w:hAnsi="Arial" w:cs="Arial"/>
                <w:sz w:val="20"/>
                <w:szCs w:val="20"/>
              </w:rPr>
            </w:pPr>
            <w:r w:rsidRPr="00424053">
              <w:rPr>
                <w:rFonts w:ascii="Arial" w:hAnsi="Arial" w:cs="Arial"/>
                <w:sz w:val="20"/>
                <w:szCs w:val="20"/>
              </w:rPr>
              <w:t>Рз</w:t>
            </w:r>
            <w:r w:rsidRPr="00424053">
              <w:rPr>
                <w:rFonts w:ascii="Arial" w:hAnsi="Arial" w:cs="Arial"/>
                <w:sz w:val="20"/>
                <w:szCs w:val="20"/>
              </w:rPr>
              <w:br/>
              <w:t>Пр</w:t>
            </w:r>
          </w:p>
        </w:tc>
        <w:tc>
          <w:tcPr>
            <w:tcW w:w="1417" w:type="dxa"/>
            <w:vMerge w:val="restart"/>
            <w:tcBorders>
              <w:top w:val="nil"/>
              <w:left w:val="nil"/>
              <w:right w:val="single" w:sz="4" w:space="0" w:color="auto"/>
            </w:tcBorders>
            <w:shd w:val="clear" w:color="auto" w:fill="auto"/>
          </w:tcPr>
          <w:p w:rsidR="007B752B" w:rsidRPr="00424053" w:rsidRDefault="007B752B" w:rsidP="00571AB8">
            <w:pPr>
              <w:jc w:val="center"/>
              <w:rPr>
                <w:rFonts w:ascii="Arial" w:hAnsi="Arial" w:cs="Arial"/>
                <w:sz w:val="20"/>
                <w:szCs w:val="20"/>
              </w:rPr>
            </w:pPr>
            <w:r w:rsidRPr="00424053">
              <w:rPr>
                <w:rFonts w:ascii="Arial" w:hAnsi="Arial" w:cs="Arial"/>
                <w:sz w:val="20"/>
                <w:szCs w:val="20"/>
              </w:rPr>
              <w:t>ЦСР</w:t>
            </w:r>
          </w:p>
        </w:tc>
        <w:tc>
          <w:tcPr>
            <w:tcW w:w="992" w:type="dxa"/>
            <w:vMerge w:val="restart"/>
            <w:tcBorders>
              <w:top w:val="nil"/>
              <w:left w:val="nil"/>
              <w:right w:val="single" w:sz="4" w:space="0" w:color="auto"/>
            </w:tcBorders>
            <w:shd w:val="clear" w:color="auto" w:fill="auto"/>
          </w:tcPr>
          <w:p w:rsidR="007B752B" w:rsidRPr="00424053" w:rsidRDefault="007B752B" w:rsidP="00571AB8">
            <w:pPr>
              <w:jc w:val="center"/>
              <w:rPr>
                <w:rFonts w:ascii="Arial" w:hAnsi="Arial" w:cs="Arial"/>
                <w:sz w:val="20"/>
                <w:szCs w:val="20"/>
              </w:rPr>
            </w:pPr>
            <w:r w:rsidRPr="00424053">
              <w:rPr>
                <w:rFonts w:ascii="Arial" w:hAnsi="Arial" w:cs="Arial"/>
                <w:sz w:val="20"/>
                <w:szCs w:val="20"/>
              </w:rPr>
              <w:t>ВР</w:t>
            </w:r>
          </w:p>
        </w:tc>
        <w:tc>
          <w:tcPr>
            <w:tcW w:w="1418" w:type="dxa"/>
            <w:vMerge w:val="restart"/>
            <w:tcBorders>
              <w:top w:val="nil"/>
              <w:left w:val="single" w:sz="4" w:space="0" w:color="auto"/>
              <w:right w:val="single" w:sz="4" w:space="0" w:color="auto"/>
            </w:tcBorders>
          </w:tcPr>
          <w:p w:rsidR="007B752B" w:rsidRPr="00C54B02" w:rsidRDefault="007B752B" w:rsidP="00571AB8">
            <w:pPr>
              <w:jc w:val="center"/>
              <w:rPr>
                <w:rFonts w:ascii="Arial" w:hAnsi="Arial" w:cs="Arial"/>
                <w:sz w:val="18"/>
                <w:szCs w:val="18"/>
              </w:rPr>
            </w:pPr>
            <w:r>
              <w:rPr>
                <w:rFonts w:ascii="Arial" w:hAnsi="Arial" w:cs="Arial"/>
                <w:sz w:val="18"/>
                <w:szCs w:val="18"/>
              </w:rPr>
              <w:t>О</w:t>
            </w:r>
            <w:r w:rsidRPr="00C54B02">
              <w:rPr>
                <w:rFonts w:ascii="Arial" w:hAnsi="Arial" w:cs="Arial"/>
                <w:sz w:val="18"/>
                <w:szCs w:val="18"/>
              </w:rPr>
              <w:t>чередной финансовый год</w:t>
            </w:r>
          </w:p>
          <w:p w:rsidR="007B752B" w:rsidRPr="00C54B02" w:rsidRDefault="007B752B" w:rsidP="00571AB8">
            <w:pPr>
              <w:jc w:val="center"/>
              <w:rPr>
                <w:rFonts w:ascii="Arial" w:hAnsi="Arial" w:cs="Arial"/>
                <w:sz w:val="18"/>
                <w:szCs w:val="18"/>
              </w:rPr>
            </w:pPr>
            <w:r w:rsidRPr="00C54B02">
              <w:rPr>
                <w:rFonts w:ascii="Arial" w:hAnsi="Arial" w:cs="Arial"/>
                <w:sz w:val="18"/>
                <w:szCs w:val="18"/>
              </w:rPr>
              <w:t>20</w:t>
            </w:r>
            <w:r>
              <w:rPr>
                <w:rFonts w:ascii="Arial" w:hAnsi="Arial" w:cs="Arial"/>
                <w:sz w:val="18"/>
                <w:szCs w:val="18"/>
              </w:rPr>
              <w:t>20</w:t>
            </w:r>
          </w:p>
        </w:tc>
        <w:tc>
          <w:tcPr>
            <w:tcW w:w="2693" w:type="dxa"/>
            <w:gridSpan w:val="2"/>
            <w:tcBorders>
              <w:top w:val="single" w:sz="4" w:space="0" w:color="auto"/>
              <w:left w:val="nil"/>
              <w:bottom w:val="single" w:sz="4" w:space="0" w:color="auto"/>
              <w:right w:val="single" w:sz="4" w:space="0" w:color="auto"/>
            </w:tcBorders>
          </w:tcPr>
          <w:p w:rsidR="007B752B" w:rsidRPr="00C54B02" w:rsidRDefault="007B752B" w:rsidP="00571AB8">
            <w:pPr>
              <w:jc w:val="center"/>
              <w:rPr>
                <w:rFonts w:ascii="Arial" w:hAnsi="Arial" w:cs="Arial"/>
                <w:sz w:val="18"/>
                <w:szCs w:val="18"/>
              </w:rPr>
            </w:pPr>
            <w:r>
              <w:rPr>
                <w:rFonts w:ascii="Arial" w:hAnsi="Arial" w:cs="Arial"/>
                <w:sz w:val="18"/>
                <w:szCs w:val="18"/>
              </w:rPr>
              <w:t>П</w:t>
            </w:r>
            <w:r w:rsidRPr="00C54B02">
              <w:rPr>
                <w:rFonts w:ascii="Arial" w:hAnsi="Arial" w:cs="Arial"/>
                <w:sz w:val="18"/>
                <w:szCs w:val="18"/>
              </w:rPr>
              <w:t>ланов</w:t>
            </w:r>
            <w:r>
              <w:rPr>
                <w:rFonts w:ascii="Arial" w:hAnsi="Arial" w:cs="Arial"/>
                <w:sz w:val="18"/>
                <w:szCs w:val="18"/>
              </w:rPr>
              <w:t>ый</w:t>
            </w:r>
            <w:r w:rsidRPr="00C54B02">
              <w:rPr>
                <w:rFonts w:ascii="Arial" w:hAnsi="Arial" w:cs="Arial"/>
                <w:sz w:val="18"/>
                <w:szCs w:val="18"/>
              </w:rPr>
              <w:t xml:space="preserve"> период</w:t>
            </w:r>
          </w:p>
        </w:tc>
        <w:tc>
          <w:tcPr>
            <w:tcW w:w="1276" w:type="dxa"/>
            <w:vMerge w:val="restart"/>
            <w:tcBorders>
              <w:top w:val="single" w:sz="4" w:space="0" w:color="auto"/>
              <w:left w:val="nil"/>
              <w:right w:val="single" w:sz="4" w:space="0" w:color="auto"/>
            </w:tcBorders>
          </w:tcPr>
          <w:p w:rsidR="007B752B" w:rsidRPr="00C54B02" w:rsidRDefault="007B752B" w:rsidP="00571AB8">
            <w:pPr>
              <w:jc w:val="center"/>
              <w:rPr>
                <w:rFonts w:ascii="Arial" w:hAnsi="Arial" w:cs="Arial"/>
                <w:sz w:val="18"/>
                <w:szCs w:val="18"/>
              </w:rPr>
            </w:pPr>
            <w:r w:rsidRPr="00C54B02">
              <w:rPr>
                <w:rFonts w:ascii="Arial" w:hAnsi="Arial" w:cs="Arial"/>
                <w:sz w:val="18"/>
                <w:szCs w:val="18"/>
              </w:rPr>
              <w:t>Итого на период</w:t>
            </w:r>
          </w:p>
        </w:tc>
      </w:tr>
      <w:tr w:rsidR="007B752B" w:rsidRPr="00543ADA" w:rsidTr="00571AB8">
        <w:trPr>
          <w:trHeight w:val="675"/>
        </w:trPr>
        <w:tc>
          <w:tcPr>
            <w:tcW w:w="1778" w:type="dxa"/>
            <w:vMerge/>
            <w:tcBorders>
              <w:left w:val="single" w:sz="4" w:space="0" w:color="auto"/>
              <w:bottom w:val="single" w:sz="4" w:space="0" w:color="000000"/>
              <w:right w:val="single" w:sz="4" w:space="0" w:color="auto"/>
            </w:tcBorders>
            <w:vAlign w:val="center"/>
          </w:tcPr>
          <w:p w:rsidR="007B752B" w:rsidRPr="00424053" w:rsidRDefault="007B752B" w:rsidP="00571AB8">
            <w:pPr>
              <w:rPr>
                <w:rFonts w:ascii="Arial" w:hAnsi="Arial" w:cs="Arial"/>
                <w:sz w:val="20"/>
                <w:szCs w:val="20"/>
              </w:rPr>
            </w:pPr>
          </w:p>
        </w:tc>
        <w:tc>
          <w:tcPr>
            <w:tcW w:w="1984" w:type="dxa"/>
            <w:gridSpan w:val="2"/>
            <w:vMerge/>
            <w:tcBorders>
              <w:left w:val="single" w:sz="4" w:space="0" w:color="auto"/>
              <w:bottom w:val="single" w:sz="4" w:space="0" w:color="000000"/>
              <w:right w:val="single" w:sz="4" w:space="0" w:color="auto"/>
            </w:tcBorders>
            <w:vAlign w:val="center"/>
          </w:tcPr>
          <w:p w:rsidR="007B752B" w:rsidRPr="00424053" w:rsidRDefault="007B752B" w:rsidP="00571AB8">
            <w:pPr>
              <w:rPr>
                <w:rFonts w:ascii="Arial" w:hAnsi="Arial" w:cs="Arial"/>
                <w:sz w:val="20"/>
                <w:szCs w:val="20"/>
              </w:rPr>
            </w:pPr>
          </w:p>
        </w:tc>
        <w:tc>
          <w:tcPr>
            <w:tcW w:w="2268" w:type="dxa"/>
            <w:vMerge/>
            <w:tcBorders>
              <w:left w:val="single" w:sz="4" w:space="0" w:color="auto"/>
              <w:bottom w:val="single" w:sz="4" w:space="0" w:color="000000"/>
              <w:right w:val="single" w:sz="4" w:space="0" w:color="auto"/>
            </w:tcBorders>
            <w:vAlign w:val="center"/>
          </w:tcPr>
          <w:p w:rsidR="007B752B" w:rsidRPr="00424053" w:rsidRDefault="007B752B" w:rsidP="00571AB8">
            <w:pPr>
              <w:rPr>
                <w:rFonts w:ascii="Arial" w:hAnsi="Arial" w:cs="Arial"/>
                <w:sz w:val="20"/>
                <w:szCs w:val="20"/>
              </w:rPr>
            </w:pPr>
          </w:p>
        </w:tc>
        <w:tc>
          <w:tcPr>
            <w:tcW w:w="709" w:type="dxa"/>
            <w:vMerge/>
            <w:tcBorders>
              <w:left w:val="nil"/>
              <w:bottom w:val="single" w:sz="4" w:space="0" w:color="auto"/>
              <w:right w:val="single" w:sz="4" w:space="0" w:color="auto"/>
            </w:tcBorders>
            <w:shd w:val="clear" w:color="auto" w:fill="auto"/>
          </w:tcPr>
          <w:p w:rsidR="007B752B" w:rsidRPr="00424053" w:rsidRDefault="007B752B" w:rsidP="00571AB8">
            <w:pPr>
              <w:jc w:val="center"/>
              <w:rPr>
                <w:rFonts w:ascii="Arial" w:hAnsi="Arial" w:cs="Arial"/>
                <w:sz w:val="20"/>
                <w:szCs w:val="20"/>
              </w:rPr>
            </w:pPr>
          </w:p>
        </w:tc>
        <w:tc>
          <w:tcPr>
            <w:tcW w:w="851" w:type="dxa"/>
            <w:vMerge/>
            <w:tcBorders>
              <w:left w:val="nil"/>
              <w:bottom w:val="single" w:sz="4" w:space="0" w:color="auto"/>
              <w:right w:val="single" w:sz="4" w:space="0" w:color="auto"/>
            </w:tcBorders>
            <w:shd w:val="clear" w:color="auto" w:fill="auto"/>
          </w:tcPr>
          <w:p w:rsidR="007B752B" w:rsidRPr="00424053" w:rsidRDefault="007B752B" w:rsidP="00571AB8">
            <w:pPr>
              <w:jc w:val="center"/>
              <w:rPr>
                <w:rFonts w:ascii="Arial" w:hAnsi="Arial" w:cs="Arial"/>
                <w:sz w:val="20"/>
                <w:szCs w:val="20"/>
              </w:rPr>
            </w:pPr>
          </w:p>
        </w:tc>
        <w:tc>
          <w:tcPr>
            <w:tcW w:w="1417" w:type="dxa"/>
            <w:vMerge/>
            <w:tcBorders>
              <w:left w:val="nil"/>
              <w:bottom w:val="single" w:sz="4" w:space="0" w:color="auto"/>
              <w:right w:val="single" w:sz="4" w:space="0" w:color="auto"/>
            </w:tcBorders>
            <w:shd w:val="clear" w:color="auto" w:fill="auto"/>
          </w:tcPr>
          <w:p w:rsidR="007B752B" w:rsidRPr="00424053" w:rsidRDefault="007B752B" w:rsidP="00571AB8">
            <w:pPr>
              <w:jc w:val="center"/>
              <w:rPr>
                <w:rFonts w:ascii="Arial" w:hAnsi="Arial" w:cs="Arial"/>
                <w:sz w:val="20"/>
                <w:szCs w:val="20"/>
              </w:rPr>
            </w:pPr>
          </w:p>
        </w:tc>
        <w:tc>
          <w:tcPr>
            <w:tcW w:w="992" w:type="dxa"/>
            <w:vMerge/>
            <w:tcBorders>
              <w:left w:val="nil"/>
              <w:bottom w:val="single" w:sz="4" w:space="0" w:color="auto"/>
              <w:right w:val="single" w:sz="4" w:space="0" w:color="auto"/>
            </w:tcBorders>
            <w:shd w:val="clear" w:color="auto" w:fill="auto"/>
          </w:tcPr>
          <w:p w:rsidR="007B752B" w:rsidRPr="00424053" w:rsidRDefault="007B752B" w:rsidP="00571AB8">
            <w:pPr>
              <w:jc w:val="center"/>
              <w:rPr>
                <w:rFonts w:ascii="Arial" w:hAnsi="Arial" w:cs="Arial"/>
                <w:sz w:val="20"/>
                <w:szCs w:val="20"/>
              </w:rPr>
            </w:pPr>
          </w:p>
        </w:tc>
        <w:tc>
          <w:tcPr>
            <w:tcW w:w="1418" w:type="dxa"/>
            <w:vMerge/>
            <w:tcBorders>
              <w:left w:val="single" w:sz="4" w:space="0" w:color="auto"/>
              <w:bottom w:val="single" w:sz="4" w:space="0" w:color="auto"/>
              <w:right w:val="single" w:sz="4" w:space="0" w:color="auto"/>
            </w:tcBorders>
          </w:tcPr>
          <w:p w:rsidR="007B752B" w:rsidRPr="00C54B02" w:rsidRDefault="007B752B" w:rsidP="00571AB8">
            <w:pPr>
              <w:jc w:val="center"/>
              <w:rPr>
                <w:rFonts w:ascii="Arial" w:hAnsi="Arial" w:cs="Arial"/>
                <w:sz w:val="18"/>
                <w:szCs w:val="18"/>
              </w:rPr>
            </w:pPr>
          </w:p>
        </w:tc>
        <w:tc>
          <w:tcPr>
            <w:tcW w:w="1276" w:type="dxa"/>
            <w:tcBorders>
              <w:top w:val="single" w:sz="4" w:space="0" w:color="auto"/>
              <w:left w:val="nil"/>
              <w:bottom w:val="single" w:sz="4" w:space="0" w:color="auto"/>
              <w:right w:val="single" w:sz="4" w:space="0" w:color="auto"/>
            </w:tcBorders>
          </w:tcPr>
          <w:p w:rsidR="007B752B" w:rsidRPr="00C54B02" w:rsidRDefault="007B752B" w:rsidP="00571AB8">
            <w:pPr>
              <w:jc w:val="center"/>
              <w:rPr>
                <w:rFonts w:ascii="Arial" w:hAnsi="Arial" w:cs="Arial"/>
                <w:sz w:val="18"/>
                <w:szCs w:val="18"/>
              </w:rPr>
            </w:pPr>
            <w:r>
              <w:rPr>
                <w:rFonts w:ascii="Arial" w:hAnsi="Arial" w:cs="Arial"/>
                <w:sz w:val="18"/>
                <w:szCs w:val="18"/>
              </w:rPr>
              <w:t>П</w:t>
            </w:r>
            <w:r w:rsidRPr="00C54B02">
              <w:rPr>
                <w:rFonts w:ascii="Arial" w:hAnsi="Arial" w:cs="Arial"/>
                <w:sz w:val="18"/>
                <w:szCs w:val="18"/>
              </w:rPr>
              <w:t>ервый год планового периода</w:t>
            </w:r>
          </w:p>
          <w:p w:rsidR="007B752B" w:rsidRPr="00C54B02" w:rsidRDefault="007B752B" w:rsidP="00571AB8">
            <w:pPr>
              <w:jc w:val="center"/>
              <w:rPr>
                <w:rFonts w:ascii="Arial" w:hAnsi="Arial" w:cs="Arial"/>
                <w:sz w:val="18"/>
                <w:szCs w:val="18"/>
              </w:rPr>
            </w:pPr>
            <w:r w:rsidRPr="00C54B02">
              <w:rPr>
                <w:rFonts w:ascii="Arial" w:hAnsi="Arial" w:cs="Arial"/>
                <w:sz w:val="18"/>
                <w:szCs w:val="18"/>
              </w:rPr>
              <w:t>202</w:t>
            </w:r>
            <w:r>
              <w:rPr>
                <w:rFonts w:ascii="Arial" w:hAnsi="Arial" w:cs="Arial"/>
                <w:sz w:val="18"/>
                <w:szCs w:val="18"/>
              </w:rPr>
              <w:t>1</w:t>
            </w:r>
          </w:p>
        </w:tc>
        <w:tc>
          <w:tcPr>
            <w:tcW w:w="1417" w:type="dxa"/>
            <w:tcBorders>
              <w:left w:val="single" w:sz="4" w:space="0" w:color="auto"/>
              <w:bottom w:val="single" w:sz="4" w:space="0" w:color="auto"/>
              <w:right w:val="single" w:sz="4" w:space="0" w:color="auto"/>
            </w:tcBorders>
            <w:shd w:val="clear" w:color="auto" w:fill="auto"/>
          </w:tcPr>
          <w:p w:rsidR="007B752B" w:rsidRPr="00C54B02" w:rsidRDefault="007B752B" w:rsidP="00571AB8">
            <w:pPr>
              <w:jc w:val="center"/>
              <w:rPr>
                <w:rFonts w:ascii="Arial" w:hAnsi="Arial" w:cs="Arial"/>
                <w:sz w:val="18"/>
                <w:szCs w:val="18"/>
              </w:rPr>
            </w:pPr>
            <w:r>
              <w:rPr>
                <w:rFonts w:ascii="Arial" w:hAnsi="Arial" w:cs="Arial"/>
                <w:sz w:val="18"/>
                <w:szCs w:val="18"/>
              </w:rPr>
              <w:t xml:space="preserve">Второй </w:t>
            </w:r>
            <w:r w:rsidRPr="00C54B02">
              <w:rPr>
                <w:rFonts w:ascii="Arial" w:hAnsi="Arial" w:cs="Arial"/>
                <w:sz w:val="18"/>
                <w:szCs w:val="18"/>
              </w:rPr>
              <w:t>год планового периода</w:t>
            </w:r>
          </w:p>
          <w:p w:rsidR="007B752B" w:rsidRDefault="007B752B" w:rsidP="00571AB8">
            <w:pPr>
              <w:jc w:val="center"/>
              <w:rPr>
                <w:rFonts w:ascii="Arial" w:hAnsi="Arial" w:cs="Arial"/>
                <w:sz w:val="18"/>
                <w:szCs w:val="18"/>
              </w:rPr>
            </w:pPr>
            <w:r w:rsidRPr="00C54B02">
              <w:rPr>
                <w:rFonts w:ascii="Arial" w:hAnsi="Arial" w:cs="Arial"/>
                <w:sz w:val="18"/>
                <w:szCs w:val="18"/>
              </w:rPr>
              <w:t>202</w:t>
            </w:r>
            <w:r>
              <w:rPr>
                <w:rFonts w:ascii="Arial" w:hAnsi="Arial" w:cs="Arial"/>
                <w:sz w:val="18"/>
                <w:szCs w:val="18"/>
              </w:rPr>
              <w:t>2</w:t>
            </w:r>
          </w:p>
        </w:tc>
        <w:tc>
          <w:tcPr>
            <w:tcW w:w="1276" w:type="dxa"/>
            <w:vMerge/>
            <w:tcBorders>
              <w:left w:val="nil"/>
              <w:bottom w:val="single" w:sz="4" w:space="0" w:color="auto"/>
              <w:right w:val="single" w:sz="4" w:space="0" w:color="auto"/>
            </w:tcBorders>
          </w:tcPr>
          <w:p w:rsidR="007B752B" w:rsidRPr="00C54B02" w:rsidRDefault="007B752B" w:rsidP="00571AB8">
            <w:pPr>
              <w:jc w:val="center"/>
              <w:rPr>
                <w:rFonts w:ascii="Arial" w:hAnsi="Arial" w:cs="Arial"/>
                <w:sz w:val="18"/>
                <w:szCs w:val="18"/>
              </w:rPr>
            </w:pPr>
          </w:p>
        </w:tc>
      </w:tr>
      <w:tr w:rsidR="00192A2D" w:rsidRPr="00543ADA" w:rsidTr="00192A2D">
        <w:trPr>
          <w:trHeight w:val="360"/>
        </w:trPr>
        <w:tc>
          <w:tcPr>
            <w:tcW w:w="1778" w:type="dxa"/>
            <w:vMerge w:val="restart"/>
            <w:tcBorders>
              <w:top w:val="nil"/>
              <w:left w:val="single" w:sz="4" w:space="0" w:color="auto"/>
              <w:right w:val="single" w:sz="4" w:space="0" w:color="auto"/>
            </w:tcBorders>
            <w:shd w:val="clear" w:color="auto" w:fill="auto"/>
          </w:tcPr>
          <w:p w:rsidR="00192A2D" w:rsidRPr="00561E27" w:rsidRDefault="00192A2D" w:rsidP="00571AB8">
            <w:pPr>
              <w:rPr>
                <w:rFonts w:ascii="Arial" w:hAnsi="Arial" w:cs="Arial"/>
                <w:sz w:val="20"/>
                <w:szCs w:val="20"/>
              </w:rPr>
            </w:pPr>
            <w:r w:rsidRPr="00561E27">
              <w:rPr>
                <w:rFonts w:ascii="Arial" w:hAnsi="Arial" w:cs="Arial"/>
                <w:sz w:val="20"/>
                <w:szCs w:val="20"/>
              </w:rPr>
              <w:t>Муниципальная программа</w:t>
            </w:r>
          </w:p>
        </w:tc>
        <w:tc>
          <w:tcPr>
            <w:tcW w:w="1984" w:type="dxa"/>
            <w:gridSpan w:val="2"/>
            <w:vMerge w:val="restart"/>
            <w:tcBorders>
              <w:top w:val="nil"/>
              <w:left w:val="single" w:sz="4" w:space="0" w:color="auto"/>
              <w:right w:val="single" w:sz="4" w:space="0" w:color="auto"/>
            </w:tcBorders>
            <w:shd w:val="clear" w:color="auto" w:fill="auto"/>
          </w:tcPr>
          <w:p w:rsidR="00192A2D" w:rsidRPr="00561E27" w:rsidRDefault="00192A2D" w:rsidP="00571AB8">
            <w:pPr>
              <w:rPr>
                <w:rFonts w:ascii="Arial" w:hAnsi="Arial" w:cs="Arial"/>
                <w:sz w:val="20"/>
                <w:szCs w:val="20"/>
              </w:rPr>
            </w:pPr>
            <w:r w:rsidRPr="00561E27">
              <w:rPr>
                <w:rFonts w:ascii="Arial" w:hAnsi="Arial" w:cs="Arial"/>
                <w:sz w:val="20"/>
                <w:szCs w:val="20"/>
              </w:rPr>
              <w:t xml:space="preserve"> «Развитие и поддержка </w:t>
            </w:r>
          </w:p>
          <w:p w:rsidR="00192A2D" w:rsidRPr="00561E27" w:rsidRDefault="00192A2D" w:rsidP="00571AB8">
            <w:pPr>
              <w:rPr>
                <w:rFonts w:ascii="Arial" w:hAnsi="Arial" w:cs="Arial"/>
                <w:sz w:val="20"/>
                <w:szCs w:val="20"/>
              </w:rPr>
            </w:pPr>
            <w:r w:rsidRPr="00561E27">
              <w:rPr>
                <w:rFonts w:ascii="Arial" w:hAnsi="Arial" w:cs="Arial"/>
                <w:sz w:val="20"/>
                <w:szCs w:val="20"/>
              </w:rPr>
              <w:t xml:space="preserve">социально ориентированных некоммерческих организаций </w:t>
            </w:r>
          </w:p>
          <w:p w:rsidR="00192A2D" w:rsidRPr="00561E27" w:rsidRDefault="00192A2D" w:rsidP="00571AB8">
            <w:pPr>
              <w:rPr>
                <w:rFonts w:ascii="Arial" w:hAnsi="Arial" w:cs="Arial"/>
                <w:sz w:val="20"/>
                <w:szCs w:val="20"/>
              </w:rPr>
            </w:pPr>
            <w:r w:rsidRPr="00561E27">
              <w:rPr>
                <w:rFonts w:ascii="Arial" w:hAnsi="Arial" w:cs="Arial"/>
                <w:sz w:val="20"/>
                <w:szCs w:val="20"/>
              </w:rPr>
              <w:t xml:space="preserve">Шушенского района»  </w:t>
            </w:r>
          </w:p>
          <w:p w:rsidR="00192A2D" w:rsidRPr="00561E27" w:rsidRDefault="00192A2D" w:rsidP="00571AB8">
            <w:pPr>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shd w:val="clear" w:color="auto" w:fill="auto"/>
          </w:tcPr>
          <w:p w:rsidR="00192A2D" w:rsidRPr="00561E27" w:rsidRDefault="00192A2D" w:rsidP="00571AB8">
            <w:pPr>
              <w:rPr>
                <w:rFonts w:ascii="Arial" w:hAnsi="Arial" w:cs="Arial"/>
                <w:sz w:val="20"/>
                <w:szCs w:val="20"/>
              </w:rPr>
            </w:pPr>
            <w:r w:rsidRPr="00561E27">
              <w:rPr>
                <w:rFonts w:ascii="Arial" w:hAnsi="Arial" w:cs="Arial"/>
                <w:sz w:val="20"/>
                <w:szCs w:val="20"/>
              </w:rPr>
              <w:t>Всего расходные обязательства по программе</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92A2D" w:rsidRPr="00C44134" w:rsidRDefault="00192A2D" w:rsidP="00192A2D">
            <w:pPr>
              <w:jc w:val="center"/>
              <w:rPr>
                <w:rFonts w:ascii="Arial" w:hAnsi="Arial" w:cs="Arial"/>
                <w:sz w:val="20"/>
                <w:szCs w:val="20"/>
              </w:rPr>
            </w:pPr>
            <w:r w:rsidRPr="00C44134">
              <w:rPr>
                <w:rFonts w:ascii="Arial" w:hAnsi="Arial" w:cs="Arial"/>
                <w:sz w:val="20"/>
                <w:szCs w:val="20"/>
              </w:rPr>
              <w:t>х</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92A2D" w:rsidRPr="00C44134" w:rsidRDefault="00192A2D" w:rsidP="00192A2D">
            <w:pPr>
              <w:jc w:val="center"/>
            </w:pPr>
            <w:r w:rsidRPr="00C44134">
              <w:rPr>
                <w:rFonts w:ascii="Arial" w:hAnsi="Arial" w:cs="Arial"/>
                <w:sz w:val="20"/>
                <w:szCs w:val="20"/>
              </w:rPr>
              <w:t>х</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2A2D" w:rsidRPr="00C44134" w:rsidRDefault="00192A2D" w:rsidP="00192A2D">
            <w:pPr>
              <w:jc w:val="center"/>
            </w:pPr>
            <w:r w:rsidRPr="00C44134">
              <w:rPr>
                <w:rFonts w:ascii="Arial" w:hAnsi="Arial" w:cs="Arial"/>
                <w:sz w:val="20"/>
                <w:szCs w:val="20"/>
              </w:rPr>
              <w:t>х</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92A2D" w:rsidRPr="00C44134" w:rsidRDefault="00192A2D" w:rsidP="00192A2D">
            <w:pPr>
              <w:jc w:val="center"/>
            </w:pPr>
            <w:r w:rsidRPr="00C44134">
              <w:rPr>
                <w:rFonts w:ascii="Arial" w:hAnsi="Arial" w:cs="Arial"/>
                <w:sz w:val="20"/>
                <w:szCs w:val="20"/>
              </w:rPr>
              <w:t>х</w:t>
            </w:r>
          </w:p>
        </w:tc>
        <w:tc>
          <w:tcPr>
            <w:tcW w:w="1418" w:type="dxa"/>
            <w:tcBorders>
              <w:top w:val="single" w:sz="4" w:space="0" w:color="auto"/>
              <w:left w:val="single" w:sz="4" w:space="0" w:color="auto"/>
              <w:bottom w:val="single" w:sz="4" w:space="0" w:color="auto"/>
              <w:right w:val="single" w:sz="4" w:space="0" w:color="auto"/>
            </w:tcBorders>
            <w:vAlign w:val="center"/>
          </w:tcPr>
          <w:p w:rsidR="00192A2D" w:rsidRPr="00561E27" w:rsidRDefault="00192A2D" w:rsidP="00571AB8">
            <w:pPr>
              <w:jc w:val="center"/>
              <w:rPr>
                <w:rFonts w:ascii="Arial" w:hAnsi="Arial" w:cs="Arial"/>
                <w:sz w:val="20"/>
                <w:szCs w:val="20"/>
              </w:rPr>
            </w:pPr>
          </w:p>
          <w:p w:rsidR="00192A2D" w:rsidRPr="00561E27" w:rsidRDefault="00192A2D" w:rsidP="00571AB8">
            <w:pPr>
              <w:jc w:val="center"/>
              <w:rPr>
                <w:rFonts w:ascii="Arial" w:hAnsi="Arial" w:cs="Arial"/>
                <w:sz w:val="20"/>
                <w:szCs w:val="20"/>
              </w:rPr>
            </w:pPr>
            <w:r w:rsidRPr="00561E27">
              <w:rPr>
                <w:rFonts w:ascii="Arial" w:hAnsi="Arial" w:cs="Arial"/>
                <w:sz w:val="20"/>
                <w:szCs w:val="20"/>
              </w:rPr>
              <w:t>60,000</w:t>
            </w:r>
          </w:p>
        </w:tc>
        <w:tc>
          <w:tcPr>
            <w:tcW w:w="1276" w:type="dxa"/>
            <w:tcBorders>
              <w:top w:val="single" w:sz="4" w:space="0" w:color="auto"/>
              <w:left w:val="nil"/>
              <w:bottom w:val="single" w:sz="4" w:space="0" w:color="auto"/>
              <w:right w:val="single" w:sz="4" w:space="0" w:color="auto"/>
            </w:tcBorders>
            <w:vAlign w:val="center"/>
          </w:tcPr>
          <w:p w:rsidR="00192A2D" w:rsidRPr="00561E27" w:rsidRDefault="00192A2D" w:rsidP="00571AB8">
            <w:pPr>
              <w:jc w:val="center"/>
              <w:rPr>
                <w:rFonts w:ascii="Arial" w:hAnsi="Arial" w:cs="Arial"/>
                <w:sz w:val="20"/>
                <w:szCs w:val="20"/>
              </w:rPr>
            </w:pPr>
          </w:p>
          <w:p w:rsidR="00192A2D" w:rsidRPr="00561E27" w:rsidRDefault="00192A2D" w:rsidP="00571AB8">
            <w:pPr>
              <w:jc w:val="center"/>
              <w:rPr>
                <w:rFonts w:ascii="Arial" w:hAnsi="Arial" w:cs="Arial"/>
                <w:sz w:val="20"/>
                <w:szCs w:val="20"/>
              </w:rPr>
            </w:pPr>
            <w:r w:rsidRPr="00561E27">
              <w:rPr>
                <w:rFonts w:ascii="Arial" w:hAnsi="Arial" w:cs="Arial"/>
                <w:sz w:val="20"/>
                <w:szCs w:val="20"/>
              </w:rPr>
              <w:t>60,000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A2D" w:rsidRPr="00561E27" w:rsidRDefault="00192A2D" w:rsidP="00571AB8">
            <w:pPr>
              <w:jc w:val="center"/>
              <w:rPr>
                <w:rFonts w:ascii="Arial" w:hAnsi="Arial" w:cs="Arial"/>
                <w:sz w:val="20"/>
                <w:szCs w:val="20"/>
              </w:rPr>
            </w:pPr>
          </w:p>
          <w:p w:rsidR="00192A2D" w:rsidRPr="00561E27" w:rsidRDefault="00192A2D" w:rsidP="00571AB8">
            <w:pPr>
              <w:jc w:val="center"/>
              <w:rPr>
                <w:rFonts w:ascii="Arial" w:hAnsi="Arial" w:cs="Arial"/>
                <w:sz w:val="20"/>
                <w:szCs w:val="20"/>
              </w:rPr>
            </w:pPr>
            <w:r w:rsidRPr="00561E27">
              <w:rPr>
                <w:rFonts w:ascii="Arial" w:hAnsi="Arial" w:cs="Arial"/>
                <w:sz w:val="20"/>
                <w:szCs w:val="20"/>
              </w:rPr>
              <w:t>60,000</w:t>
            </w:r>
          </w:p>
        </w:tc>
        <w:tc>
          <w:tcPr>
            <w:tcW w:w="1276" w:type="dxa"/>
            <w:tcBorders>
              <w:top w:val="single" w:sz="4" w:space="0" w:color="auto"/>
              <w:left w:val="nil"/>
              <w:bottom w:val="single" w:sz="4" w:space="0" w:color="auto"/>
              <w:right w:val="single" w:sz="4" w:space="0" w:color="auto"/>
            </w:tcBorders>
            <w:vAlign w:val="center"/>
          </w:tcPr>
          <w:p w:rsidR="00192A2D" w:rsidRPr="00561E27" w:rsidRDefault="00192A2D" w:rsidP="00571AB8">
            <w:pPr>
              <w:jc w:val="center"/>
              <w:rPr>
                <w:rFonts w:ascii="Arial" w:hAnsi="Arial" w:cs="Arial"/>
                <w:sz w:val="20"/>
                <w:szCs w:val="20"/>
              </w:rPr>
            </w:pPr>
          </w:p>
          <w:p w:rsidR="00192A2D" w:rsidRPr="00561E27" w:rsidRDefault="00192A2D" w:rsidP="00571AB8">
            <w:pPr>
              <w:jc w:val="center"/>
              <w:rPr>
                <w:rFonts w:ascii="Arial" w:hAnsi="Arial" w:cs="Arial"/>
                <w:sz w:val="20"/>
                <w:szCs w:val="20"/>
              </w:rPr>
            </w:pPr>
            <w:r w:rsidRPr="00561E27">
              <w:rPr>
                <w:rFonts w:ascii="Arial" w:hAnsi="Arial" w:cs="Arial"/>
                <w:sz w:val="20"/>
                <w:szCs w:val="20"/>
              </w:rPr>
              <w:t>180,000</w:t>
            </w:r>
          </w:p>
        </w:tc>
      </w:tr>
      <w:tr w:rsidR="007B752B" w:rsidRPr="00543ADA" w:rsidTr="00D43AB2">
        <w:trPr>
          <w:trHeight w:val="218"/>
        </w:trPr>
        <w:tc>
          <w:tcPr>
            <w:tcW w:w="1778" w:type="dxa"/>
            <w:vMerge/>
            <w:tcBorders>
              <w:left w:val="single" w:sz="4" w:space="0" w:color="auto"/>
              <w:right w:val="single" w:sz="4" w:space="0" w:color="auto"/>
            </w:tcBorders>
            <w:vAlign w:val="center"/>
          </w:tcPr>
          <w:p w:rsidR="007B752B" w:rsidRPr="00561E27" w:rsidRDefault="007B752B" w:rsidP="00571AB8">
            <w:pPr>
              <w:rPr>
                <w:rFonts w:ascii="Arial" w:hAnsi="Arial" w:cs="Arial"/>
                <w:sz w:val="20"/>
                <w:szCs w:val="20"/>
              </w:rPr>
            </w:pPr>
          </w:p>
        </w:tc>
        <w:tc>
          <w:tcPr>
            <w:tcW w:w="1984" w:type="dxa"/>
            <w:gridSpan w:val="2"/>
            <w:vMerge/>
            <w:tcBorders>
              <w:left w:val="single" w:sz="4" w:space="0" w:color="auto"/>
              <w:right w:val="single" w:sz="4" w:space="0" w:color="auto"/>
            </w:tcBorders>
            <w:vAlign w:val="center"/>
          </w:tcPr>
          <w:p w:rsidR="007B752B" w:rsidRPr="00561E27" w:rsidRDefault="007B752B" w:rsidP="00571AB8">
            <w:pPr>
              <w:rPr>
                <w:rFonts w:ascii="Arial" w:hAnsi="Arial" w:cs="Arial"/>
                <w:sz w:val="20"/>
                <w:szCs w:val="20"/>
              </w:rPr>
            </w:pPr>
          </w:p>
        </w:tc>
        <w:tc>
          <w:tcPr>
            <w:tcW w:w="2268" w:type="dxa"/>
            <w:tcBorders>
              <w:top w:val="nil"/>
              <w:left w:val="nil"/>
              <w:bottom w:val="single" w:sz="4" w:space="0" w:color="auto"/>
              <w:right w:val="single" w:sz="4" w:space="0" w:color="auto"/>
            </w:tcBorders>
            <w:shd w:val="clear" w:color="auto" w:fill="auto"/>
          </w:tcPr>
          <w:p w:rsidR="007B752B" w:rsidRPr="00561E27" w:rsidRDefault="007B752B" w:rsidP="00571AB8">
            <w:pPr>
              <w:rPr>
                <w:rFonts w:ascii="Arial" w:hAnsi="Arial" w:cs="Arial"/>
                <w:sz w:val="20"/>
                <w:szCs w:val="20"/>
              </w:rPr>
            </w:pPr>
            <w:r w:rsidRPr="00561E27">
              <w:rPr>
                <w:rFonts w:ascii="Arial" w:hAnsi="Arial" w:cs="Arial"/>
                <w:sz w:val="20"/>
                <w:szCs w:val="20"/>
              </w:rPr>
              <w:t>в том числе по ГРБС:</w:t>
            </w:r>
          </w:p>
        </w:tc>
        <w:tc>
          <w:tcPr>
            <w:tcW w:w="709" w:type="dxa"/>
            <w:tcBorders>
              <w:top w:val="nil"/>
              <w:left w:val="nil"/>
              <w:bottom w:val="single" w:sz="4" w:space="0" w:color="auto"/>
              <w:right w:val="single" w:sz="4" w:space="0" w:color="auto"/>
            </w:tcBorders>
            <w:shd w:val="clear" w:color="auto" w:fill="auto"/>
            <w:noWrap/>
            <w:vAlign w:val="bottom"/>
          </w:tcPr>
          <w:p w:rsidR="007B752B" w:rsidRPr="00C44134" w:rsidRDefault="007B752B" w:rsidP="00571AB8">
            <w:pPr>
              <w:jc w:val="center"/>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noWrap/>
            <w:vAlign w:val="bottom"/>
          </w:tcPr>
          <w:p w:rsidR="007B752B" w:rsidRPr="00C44134" w:rsidRDefault="007B752B" w:rsidP="00571AB8">
            <w:pPr>
              <w:jc w:val="cente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7B752B" w:rsidRPr="00C44134" w:rsidRDefault="007B752B" w:rsidP="00571AB8">
            <w:pPr>
              <w:jc w:val="cente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7B752B" w:rsidRPr="00C44134" w:rsidRDefault="007B752B" w:rsidP="00571AB8">
            <w:pPr>
              <w:jc w:val="center"/>
              <w:rPr>
                <w:rFonts w:ascii="Arial" w:hAnsi="Arial" w:cs="Arial"/>
                <w:sz w:val="20"/>
                <w:szCs w:val="20"/>
              </w:rPr>
            </w:pPr>
          </w:p>
        </w:tc>
        <w:tc>
          <w:tcPr>
            <w:tcW w:w="1418" w:type="dxa"/>
            <w:tcBorders>
              <w:top w:val="nil"/>
              <w:left w:val="single" w:sz="4" w:space="0" w:color="auto"/>
              <w:bottom w:val="single" w:sz="4" w:space="0" w:color="auto"/>
              <w:right w:val="single" w:sz="4" w:space="0" w:color="auto"/>
            </w:tcBorders>
            <w:vAlign w:val="center"/>
          </w:tcPr>
          <w:p w:rsidR="007B752B" w:rsidRPr="00561E27" w:rsidRDefault="007B752B" w:rsidP="00571AB8">
            <w:pPr>
              <w:jc w:val="center"/>
              <w:rPr>
                <w:rFonts w:ascii="Arial" w:hAnsi="Arial" w:cs="Arial"/>
                <w:sz w:val="20"/>
                <w:szCs w:val="20"/>
              </w:rPr>
            </w:pPr>
          </w:p>
        </w:tc>
        <w:tc>
          <w:tcPr>
            <w:tcW w:w="1276" w:type="dxa"/>
            <w:tcBorders>
              <w:top w:val="nil"/>
              <w:left w:val="nil"/>
              <w:bottom w:val="single" w:sz="4" w:space="0" w:color="auto"/>
              <w:right w:val="single" w:sz="4" w:space="0" w:color="auto"/>
            </w:tcBorders>
            <w:vAlign w:val="center"/>
          </w:tcPr>
          <w:p w:rsidR="007B752B" w:rsidRPr="00561E27" w:rsidRDefault="007B752B" w:rsidP="00571AB8">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7B752B" w:rsidRPr="00561E27" w:rsidRDefault="007B752B" w:rsidP="00571AB8">
            <w:pPr>
              <w:jc w:val="center"/>
              <w:rPr>
                <w:rFonts w:ascii="Arial" w:hAnsi="Arial" w:cs="Arial"/>
                <w:sz w:val="20"/>
                <w:szCs w:val="20"/>
              </w:rPr>
            </w:pPr>
          </w:p>
        </w:tc>
        <w:tc>
          <w:tcPr>
            <w:tcW w:w="1276" w:type="dxa"/>
            <w:tcBorders>
              <w:top w:val="nil"/>
              <w:left w:val="nil"/>
              <w:bottom w:val="single" w:sz="4" w:space="0" w:color="auto"/>
              <w:right w:val="single" w:sz="4" w:space="0" w:color="auto"/>
            </w:tcBorders>
            <w:vAlign w:val="center"/>
          </w:tcPr>
          <w:p w:rsidR="007B752B" w:rsidRPr="00561E27" w:rsidRDefault="007B752B" w:rsidP="00571AB8">
            <w:pPr>
              <w:jc w:val="center"/>
              <w:rPr>
                <w:rFonts w:ascii="Arial" w:hAnsi="Arial" w:cs="Arial"/>
                <w:sz w:val="20"/>
                <w:szCs w:val="20"/>
              </w:rPr>
            </w:pPr>
          </w:p>
        </w:tc>
      </w:tr>
      <w:tr w:rsidR="00192A2D" w:rsidRPr="00543ADA" w:rsidTr="00571AB8">
        <w:trPr>
          <w:trHeight w:val="360"/>
        </w:trPr>
        <w:tc>
          <w:tcPr>
            <w:tcW w:w="1778" w:type="dxa"/>
            <w:vMerge/>
            <w:tcBorders>
              <w:left w:val="single" w:sz="4" w:space="0" w:color="auto"/>
              <w:right w:val="single" w:sz="4" w:space="0" w:color="auto"/>
            </w:tcBorders>
            <w:vAlign w:val="center"/>
          </w:tcPr>
          <w:p w:rsidR="00192A2D" w:rsidRPr="00561E27" w:rsidRDefault="00192A2D" w:rsidP="00571AB8">
            <w:pPr>
              <w:rPr>
                <w:rFonts w:ascii="Arial" w:hAnsi="Arial" w:cs="Arial"/>
                <w:sz w:val="20"/>
                <w:szCs w:val="20"/>
              </w:rPr>
            </w:pPr>
          </w:p>
        </w:tc>
        <w:tc>
          <w:tcPr>
            <w:tcW w:w="1984" w:type="dxa"/>
            <w:gridSpan w:val="2"/>
            <w:vMerge/>
            <w:tcBorders>
              <w:left w:val="single" w:sz="4" w:space="0" w:color="auto"/>
              <w:right w:val="single" w:sz="4" w:space="0" w:color="auto"/>
            </w:tcBorders>
            <w:vAlign w:val="center"/>
          </w:tcPr>
          <w:p w:rsidR="00192A2D" w:rsidRPr="00561E27" w:rsidRDefault="00192A2D" w:rsidP="00571AB8">
            <w:pPr>
              <w:rPr>
                <w:rFonts w:ascii="Arial" w:hAnsi="Arial" w:cs="Arial"/>
                <w:sz w:val="20"/>
                <w:szCs w:val="20"/>
              </w:rPr>
            </w:pPr>
          </w:p>
        </w:tc>
        <w:tc>
          <w:tcPr>
            <w:tcW w:w="2268" w:type="dxa"/>
            <w:tcBorders>
              <w:top w:val="nil"/>
              <w:left w:val="nil"/>
              <w:right w:val="single" w:sz="4" w:space="0" w:color="auto"/>
            </w:tcBorders>
            <w:shd w:val="clear" w:color="auto" w:fill="auto"/>
          </w:tcPr>
          <w:p w:rsidR="00192A2D" w:rsidRPr="00561E27" w:rsidRDefault="00192A2D" w:rsidP="00571AB8">
            <w:pPr>
              <w:rPr>
                <w:rFonts w:ascii="Arial" w:hAnsi="Arial" w:cs="Arial"/>
                <w:sz w:val="20"/>
                <w:szCs w:val="20"/>
              </w:rPr>
            </w:pPr>
            <w:r w:rsidRPr="00561E27">
              <w:rPr>
                <w:rFonts w:ascii="Arial" w:hAnsi="Arial" w:cs="Arial"/>
                <w:sz w:val="20"/>
                <w:szCs w:val="20"/>
              </w:rPr>
              <w:t>Отдел культуры, молодежной политики и туризма администрации Шушенского района</w:t>
            </w:r>
          </w:p>
        </w:tc>
        <w:tc>
          <w:tcPr>
            <w:tcW w:w="709" w:type="dxa"/>
            <w:tcBorders>
              <w:top w:val="nil"/>
              <w:left w:val="nil"/>
              <w:bottom w:val="single" w:sz="4" w:space="0" w:color="auto"/>
              <w:right w:val="single" w:sz="4" w:space="0" w:color="auto"/>
            </w:tcBorders>
            <w:shd w:val="clear" w:color="auto" w:fill="auto"/>
            <w:noWrap/>
            <w:vAlign w:val="center"/>
          </w:tcPr>
          <w:p w:rsidR="00192A2D" w:rsidRPr="00C44134" w:rsidRDefault="00192A2D" w:rsidP="00F25FCF">
            <w:pPr>
              <w:jc w:val="center"/>
              <w:rPr>
                <w:rFonts w:ascii="Arial" w:hAnsi="Arial" w:cs="Arial"/>
                <w:sz w:val="20"/>
                <w:szCs w:val="20"/>
              </w:rPr>
            </w:pPr>
            <w:r w:rsidRPr="00C44134">
              <w:rPr>
                <w:rFonts w:ascii="Arial" w:hAnsi="Arial" w:cs="Arial"/>
                <w:sz w:val="20"/>
                <w:szCs w:val="20"/>
              </w:rPr>
              <w:t>058</w:t>
            </w:r>
          </w:p>
        </w:tc>
        <w:tc>
          <w:tcPr>
            <w:tcW w:w="851" w:type="dxa"/>
            <w:tcBorders>
              <w:top w:val="nil"/>
              <w:left w:val="nil"/>
              <w:bottom w:val="single" w:sz="4" w:space="0" w:color="auto"/>
              <w:right w:val="single" w:sz="4" w:space="0" w:color="auto"/>
            </w:tcBorders>
            <w:shd w:val="clear" w:color="auto" w:fill="auto"/>
            <w:noWrap/>
            <w:vAlign w:val="center"/>
          </w:tcPr>
          <w:p w:rsidR="00192A2D" w:rsidRPr="00C44134" w:rsidRDefault="00192A2D" w:rsidP="00F25FCF">
            <w:pPr>
              <w:jc w:val="center"/>
            </w:pPr>
            <w:r w:rsidRPr="00C44134">
              <w:rPr>
                <w:rFonts w:ascii="Arial" w:hAnsi="Arial" w:cs="Arial"/>
                <w:sz w:val="20"/>
                <w:szCs w:val="20"/>
              </w:rPr>
              <w:t>х</w:t>
            </w:r>
          </w:p>
        </w:tc>
        <w:tc>
          <w:tcPr>
            <w:tcW w:w="1417" w:type="dxa"/>
            <w:tcBorders>
              <w:top w:val="nil"/>
              <w:left w:val="nil"/>
              <w:bottom w:val="single" w:sz="4" w:space="0" w:color="auto"/>
              <w:right w:val="single" w:sz="4" w:space="0" w:color="auto"/>
            </w:tcBorders>
            <w:shd w:val="clear" w:color="auto" w:fill="auto"/>
            <w:noWrap/>
            <w:vAlign w:val="center"/>
          </w:tcPr>
          <w:p w:rsidR="00192A2D" w:rsidRPr="00C44134" w:rsidRDefault="00192A2D" w:rsidP="00F25FCF">
            <w:pPr>
              <w:jc w:val="center"/>
            </w:pPr>
            <w:r w:rsidRPr="00C44134">
              <w:rPr>
                <w:rFonts w:ascii="Arial" w:hAnsi="Arial" w:cs="Arial"/>
                <w:sz w:val="20"/>
                <w:szCs w:val="20"/>
              </w:rPr>
              <w:t>х</w:t>
            </w:r>
          </w:p>
        </w:tc>
        <w:tc>
          <w:tcPr>
            <w:tcW w:w="992" w:type="dxa"/>
            <w:tcBorders>
              <w:top w:val="nil"/>
              <w:left w:val="nil"/>
              <w:bottom w:val="single" w:sz="4" w:space="0" w:color="auto"/>
              <w:right w:val="single" w:sz="4" w:space="0" w:color="auto"/>
            </w:tcBorders>
            <w:shd w:val="clear" w:color="auto" w:fill="auto"/>
            <w:noWrap/>
            <w:vAlign w:val="center"/>
          </w:tcPr>
          <w:p w:rsidR="00192A2D" w:rsidRPr="00C44134" w:rsidRDefault="00192A2D" w:rsidP="00F25FCF">
            <w:pPr>
              <w:jc w:val="center"/>
            </w:pPr>
            <w:r w:rsidRPr="00C44134">
              <w:rPr>
                <w:rFonts w:ascii="Arial" w:hAnsi="Arial" w:cs="Arial"/>
                <w:sz w:val="20"/>
                <w:szCs w:val="20"/>
              </w:rPr>
              <w:t>х</w:t>
            </w:r>
          </w:p>
        </w:tc>
        <w:tc>
          <w:tcPr>
            <w:tcW w:w="1418" w:type="dxa"/>
            <w:tcBorders>
              <w:top w:val="nil"/>
              <w:left w:val="single" w:sz="4" w:space="0" w:color="auto"/>
              <w:bottom w:val="single" w:sz="4" w:space="0" w:color="auto"/>
              <w:right w:val="single" w:sz="4" w:space="0" w:color="auto"/>
            </w:tcBorders>
            <w:vAlign w:val="center"/>
          </w:tcPr>
          <w:p w:rsidR="00192A2D" w:rsidRPr="00561E27" w:rsidRDefault="00192A2D" w:rsidP="00F25FCF">
            <w:pPr>
              <w:jc w:val="center"/>
              <w:rPr>
                <w:rFonts w:ascii="Arial" w:hAnsi="Arial" w:cs="Arial"/>
                <w:sz w:val="20"/>
                <w:szCs w:val="20"/>
              </w:rPr>
            </w:pPr>
          </w:p>
          <w:p w:rsidR="00192A2D" w:rsidRPr="00561E27" w:rsidRDefault="00192A2D" w:rsidP="00F25FCF">
            <w:pPr>
              <w:jc w:val="center"/>
              <w:rPr>
                <w:rFonts w:ascii="Arial" w:hAnsi="Arial" w:cs="Arial"/>
                <w:sz w:val="20"/>
                <w:szCs w:val="20"/>
              </w:rPr>
            </w:pPr>
            <w:r w:rsidRPr="00561E27">
              <w:rPr>
                <w:rFonts w:ascii="Arial" w:hAnsi="Arial" w:cs="Arial"/>
                <w:sz w:val="20"/>
                <w:szCs w:val="20"/>
              </w:rPr>
              <w:t>60,000</w:t>
            </w:r>
          </w:p>
        </w:tc>
        <w:tc>
          <w:tcPr>
            <w:tcW w:w="1276" w:type="dxa"/>
            <w:tcBorders>
              <w:top w:val="nil"/>
              <w:left w:val="nil"/>
              <w:bottom w:val="single" w:sz="4" w:space="0" w:color="auto"/>
              <w:right w:val="single" w:sz="4" w:space="0" w:color="auto"/>
            </w:tcBorders>
            <w:vAlign w:val="center"/>
          </w:tcPr>
          <w:p w:rsidR="00192A2D" w:rsidRPr="00561E27" w:rsidRDefault="00192A2D" w:rsidP="00F25FCF">
            <w:pPr>
              <w:jc w:val="center"/>
              <w:rPr>
                <w:rFonts w:ascii="Arial" w:hAnsi="Arial" w:cs="Arial"/>
                <w:sz w:val="20"/>
                <w:szCs w:val="20"/>
              </w:rPr>
            </w:pPr>
          </w:p>
          <w:p w:rsidR="00192A2D" w:rsidRPr="00561E27" w:rsidRDefault="00192A2D" w:rsidP="00F25FCF">
            <w:pPr>
              <w:jc w:val="center"/>
              <w:rPr>
                <w:rFonts w:ascii="Arial" w:hAnsi="Arial" w:cs="Arial"/>
                <w:sz w:val="20"/>
                <w:szCs w:val="20"/>
              </w:rPr>
            </w:pPr>
            <w:r w:rsidRPr="00561E27">
              <w:rPr>
                <w:rFonts w:ascii="Arial" w:hAnsi="Arial" w:cs="Arial"/>
                <w:sz w:val="20"/>
                <w:szCs w:val="20"/>
              </w:rPr>
              <w:t>60,000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192A2D" w:rsidRPr="00561E27" w:rsidRDefault="00192A2D" w:rsidP="00F25FCF">
            <w:pPr>
              <w:jc w:val="center"/>
              <w:rPr>
                <w:rFonts w:ascii="Arial" w:hAnsi="Arial" w:cs="Arial"/>
                <w:sz w:val="20"/>
                <w:szCs w:val="20"/>
              </w:rPr>
            </w:pPr>
          </w:p>
          <w:p w:rsidR="00192A2D" w:rsidRPr="00561E27" w:rsidRDefault="00192A2D" w:rsidP="00F25FCF">
            <w:pPr>
              <w:jc w:val="center"/>
              <w:rPr>
                <w:rFonts w:ascii="Arial" w:hAnsi="Arial" w:cs="Arial"/>
                <w:sz w:val="20"/>
                <w:szCs w:val="20"/>
              </w:rPr>
            </w:pPr>
            <w:r w:rsidRPr="00561E27">
              <w:rPr>
                <w:rFonts w:ascii="Arial" w:hAnsi="Arial" w:cs="Arial"/>
                <w:sz w:val="20"/>
                <w:szCs w:val="20"/>
              </w:rPr>
              <w:t>60,000</w:t>
            </w:r>
          </w:p>
        </w:tc>
        <w:tc>
          <w:tcPr>
            <w:tcW w:w="1276" w:type="dxa"/>
            <w:tcBorders>
              <w:top w:val="nil"/>
              <w:left w:val="nil"/>
              <w:bottom w:val="single" w:sz="4" w:space="0" w:color="auto"/>
              <w:right w:val="single" w:sz="4" w:space="0" w:color="auto"/>
            </w:tcBorders>
            <w:vAlign w:val="center"/>
          </w:tcPr>
          <w:p w:rsidR="00192A2D" w:rsidRPr="00561E27" w:rsidRDefault="00192A2D" w:rsidP="00F25FCF">
            <w:pPr>
              <w:jc w:val="center"/>
              <w:rPr>
                <w:rFonts w:ascii="Arial" w:hAnsi="Arial" w:cs="Arial"/>
                <w:sz w:val="20"/>
                <w:szCs w:val="20"/>
              </w:rPr>
            </w:pPr>
          </w:p>
          <w:p w:rsidR="00192A2D" w:rsidRPr="00561E27" w:rsidRDefault="00192A2D" w:rsidP="00F25FCF">
            <w:pPr>
              <w:jc w:val="center"/>
              <w:rPr>
                <w:rFonts w:ascii="Arial" w:hAnsi="Arial" w:cs="Arial"/>
                <w:sz w:val="20"/>
                <w:szCs w:val="20"/>
              </w:rPr>
            </w:pPr>
            <w:r w:rsidRPr="00561E27">
              <w:rPr>
                <w:rFonts w:ascii="Arial" w:hAnsi="Arial" w:cs="Arial"/>
                <w:sz w:val="20"/>
                <w:szCs w:val="20"/>
              </w:rPr>
              <w:t>180,000</w:t>
            </w:r>
          </w:p>
        </w:tc>
      </w:tr>
      <w:tr w:rsidR="00D43AB2" w:rsidRPr="00543ADA" w:rsidTr="00571AB8">
        <w:trPr>
          <w:trHeight w:val="421"/>
        </w:trPr>
        <w:tc>
          <w:tcPr>
            <w:tcW w:w="1778" w:type="dxa"/>
            <w:vMerge w:val="restart"/>
            <w:tcBorders>
              <w:top w:val="single" w:sz="4" w:space="0" w:color="auto"/>
              <w:left w:val="single" w:sz="4" w:space="0" w:color="auto"/>
              <w:right w:val="single" w:sz="4" w:space="0" w:color="auto"/>
            </w:tcBorders>
            <w:vAlign w:val="center"/>
          </w:tcPr>
          <w:p w:rsidR="00D43AB2" w:rsidRDefault="00D43AB2" w:rsidP="00571AB8">
            <w:pPr>
              <w:jc w:val="center"/>
              <w:rPr>
                <w:rFonts w:ascii="Arial" w:hAnsi="Arial" w:cs="Arial"/>
                <w:sz w:val="20"/>
                <w:szCs w:val="20"/>
              </w:rPr>
            </w:pPr>
            <w:r w:rsidRPr="00561E27">
              <w:rPr>
                <w:rFonts w:ascii="Arial" w:hAnsi="Arial" w:cs="Arial"/>
                <w:sz w:val="20"/>
                <w:szCs w:val="20"/>
              </w:rPr>
              <w:t xml:space="preserve">Отдельное </w:t>
            </w:r>
          </w:p>
          <w:p w:rsidR="00D43AB2" w:rsidRPr="00561E27" w:rsidRDefault="00D43AB2" w:rsidP="00571AB8">
            <w:pPr>
              <w:jc w:val="center"/>
              <w:rPr>
                <w:rFonts w:ascii="Arial" w:hAnsi="Arial" w:cs="Arial"/>
                <w:sz w:val="20"/>
                <w:szCs w:val="20"/>
              </w:rPr>
            </w:pPr>
            <w:r>
              <w:rPr>
                <w:rFonts w:ascii="Arial" w:hAnsi="Arial" w:cs="Arial"/>
                <w:sz w:val="20"/>
                <w:szCs w:val="20"/>
              </w:rPr>
              <w:t>ме</w:t>
            </w:r>
            <w:r w:rsidRPr="00561E27">
              <w:rPr>
                <w:rFonts w:ascii="Arial" w:hAnsi="Arial" w:cs="Arial"/>
                <w:sz w:val="20"/>
                <w:szCs w:val="20"/>
              </w:rPr>
              <w:t>роприятие программы</w:t>
            </w:r>
          </w:p>
        </w:tc>
        <w:tc>
          <w:tcPr>
            <w:tcW w:w="1984" w:type="dxa"/>
            <w:gridSpan w:val="2"/>
            <w:vMerge w:val="restart"/>
            <w:tcBorders>
              <w:top w:val="single" w:sz="4" w:space="0" w:color="auto"/>
              <w:left w:val="single" w:sz="4" w:space="0" w:color="auto"/>
              <w:right w:val="single" w:sz="4" w:space="0" w:color="auto"/>
            </w:tcBorders>
            <w:vAlign w:val="center"/>
          </w:tcPr>
          <w:p w:rsidR="00D43AB2" w:rsidRPr="00561E27" w:rsidRDefault="00D43AB2" w:rsidP="00571AB8">
            <w:pPr>
              <w:jc w:val="center"/>
              <w:rPr>
                <w:rFonts w:ascii="Arial" w:hAnsi="Arial" w:cs="Arial"/>
                <w:sz w:val="20"/>
                <w:szCs w:val="20"/>
              </w:rPr>
            </w:pPr>
            <w:r w:rsidRPr="00326F95">
              <w:rPr>
                <w:rFonts w:ascii="Arial" w:hAnsi="Arial" w:cs="Arial"/>
                <w:sz w:val="20"/>
                <w:szCs w:val="20"/>
              </w:rPr>
              <w:t>«Проведение семинара для СО НКО»</w:t>
            </w:r>
          </w:p>
        </w:tc>
        <w:tc>
          <w:tcPr>
            <w:tcW w:w="2268" w:type="dxa"/>
            <w:tcBorders>
              <w:top w:val="single" w:sz="4" w:space="0" w:color="auto"/>
              <w:left w:val="nil"/>
              <w:bottom w:val="nil"/>
              <w:right w:val="single" w:sz="4" w:space="0" w:color="auto"/>
            </w:tcBorders>
            <w:shd w:val="clear" w:color="auto" w:fill="auto"/>
          </w:tcPr>
          <w:p w:rsidR="00D43AB2" w:rsidRPr="00561E27" w:rsidRDefault="00D43AB2" w:rsidP="00571AB8">
            <w:pPr>
              <w:rPr>
                <w:rFonts w:ascii="Arial" w:hAnsi="Arial" w:cs="Arial"/>
                <w:sz w:val="20"/>
                <w:szCs w:val="20"/>
              </w:rPr>
            </w:pPr>
            <w:r w:rsidRPr="00561E27">
              <w:rPr>
                <w:rFonts w:ascii="Arial" w:hAnsi="Arial" w:cs="Arial"/>
                <w:sz w:val="20"/>
                <w:szCs w:val="20"/>
              </w:rPr>
              <w:t xml:space="preserve">Всего расходные обязательства </w:t>
            </w:r>
          </w:p>
        </w:tc>
        <w:tc>
          <w:tcPr>
            <w:tcW w:w="709" w:type="dxa"/>
            <w:tcBorders>
              <w:top w:val="single" w:sz="4" w:space="0" w:color="auto"/>
              <w:left w:val="nil"/>
              <w:bottom w:val="nil"/>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p>
        </w:tc>
        <w:tc>
          <w:tcPr>
            <w:tcW w:w="851" w:type="dxa"/>
            <w:tcBorders>
              <w:top w:val="single" w:sz="4" w:space="0" w:color="auto"/>
              <w:left w:val="nil"/>
              <w:bottom w:val="nil"/>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p>
        </w:tc>
        <w:tc>
          <w:tcPr>
            <w:tcW w:w="1417" w:type="dxa"/>
            <w:tcBorders>
              <w:top w:val="single" w:sz="4" w:space="0" w:color="auto"/>
              <w:left w:val="nil"/>
              <w:bottom w:val="nil"/>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p>
        </w:tc>
        <w:tc>
          <w:tcPr>
            <w:tcW w:w="992" w:type="dxa"/>
            <w:tcBorders>
              <w:top w:val="single" w:sz="4" w:space="0" w:color="auto"/>
              <w:left w:val="nil"/>
              <w:bottom w:val="nil"/>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p>
        </w:tc>
        <w:tc>
          <w:tcPr>
            <w:tcW w:w="1418" w:type="dxa"/>
            <w:tcBorders>
              <w:top w:val="single" w:sz="4" w:space="0" w:color="auto"/>
              <w:left w:val="single" w:sz="4" w:space="0" w:color="auto"/>
              <w:bottom w:val="nil"/>
              <w:right w:val="single" w:sz="4" w:space="0" w:color="auto"/>
            </w:tcBorders>
            <w:vAlign w:val="center"/>
          </w:tcPr>
          <w:p w:rsidR="00D43AB2" w:rsidRPr="00561E27" w:rsidRDefault="00D43AB2" w:rsidP="00571AB8">
            <w:pPr>
              <w:jc w:val="center"/>
              <w:rPr>
                <w:rFonts w:ascii="Arial" w:hAnsi="Arial" w:cs="Arial"/>
                <w:sz w:val="20"/>
                <w:szCs w:val="20"/>
              </w:rPr>
            </w:pPr>
          </w:p>
          <w:p w:rsidR="00D43AB2" w:rsidRPr="00561E27" w:rsidRDefault="00D43AB2" w:rsidP="00571AB8">
            <w:pPr>
              <w:jc w:val="center"/>
              <w:rPr>
                <w:rFonts w:ascii="Arial" w:hAnsi="Arial" w:cs="Arial"/>
                <w:sz w:val="20"/>
                <w:szCs w:val="20"/>
              </w:rPr>
            </w:pPr>
            <w:r>
              <w:rPr>
                <w:rFonts w:ascii="Arial" w:hAnsi="Arial" w:cs="Arial"/>
                <w:sz w:val="20"/>
                <w:szCs w:val="20"/>
              </w:rPr>
              <w:t>3</w:t>
            </w:r>
            <w:r w:rsidRPr="00561E27">
              <w:rPr>
                <w:rFonts w:ascii="Arial" w:hAnsi="Arial" w:cs="Arial"/>
                <w:sz w:val="20"/>
                <w:szCs w:val="20"/>
              </w:rPr>
              <w:t>0,000</w:t>
            </w:r>
          </w:p>
        </w:tc>
        <w:tc>
          <w:tcPr>
            <w:tcW w:w="1276" w:type="dxa"/>
            <w:tcBorders>
              <w:top w:val="single" w:sz="4" w:space="0" w:color="auto"/>
              <w:left w:val="nil"/>
              <w:bottom w:val="nil"/>
              <w:right w:val="single" w:sz="4" w:space="0" w:color="auto"/>
            </w:tcBorders>
            <w:vAlign w:val="center"/>
          </w:tcPr>
          <w:p w:rsidR="00D43AB2" w:rsidRPr="00561E27" w:rsidRDefault="00D43AB2" w:rsidP="00571AB8">
            <w:pPr>
              <w:jc w:val="center"/>
              <w:rPr>
                <w:rFonts w:ascii="Arial" w:hAnsi="Arial" w:cs="Arial"/>
                <w:sz w:val="20"/>
                <w:szCs w:val="20"/>
              </w:rPr>
            </w:pPr>
          </w:p>
          <w:p w:rsidR="00D43AB2" w:rsidRPr="00561E27" w:rsidRDefault="00D43AB2" w:rsidP="00571AB8">
            <w:pPr>
              <w:jc w:val="center"/>
              <w:rPr>
                <w:rFonts w:ascii="Arial" w:hAnsi="Arial" w:cs="Arial"/>
                <w:sz w:val="20"/>
                <w:szCs w:val="20"/>
              </w:rPr>
            </w:pPr>
            <w:r>
              <w:rPr>
                <w:rFonts w:ascii="Arial" w:hAnsi="Arial" w:cs="Arial"/>
                <w:sz w:val="20"/>
                <w:szCs w:val="20"/>
              </w:rPr>
              <w:t>3</w:t>
            </w:r>
            <w:r w:rsidRPr="00561E27">
              <w:rPr>
                <w:rFonts w:ascii="Arial" w:hAnsi="Arial" w:cs="Arial"/>
                <w:sz w:val="20"/>
                <w:szCs w:val="20"/>
              </w:rPr>
              <w:t>0,000</w:t>
            </w:r>
          </w:p>
        </w:tc>
        <w:tc>
          <w:tcPr>
            <w:tcW w:w="1417" w:type="dxa"/>
            <w:tcBorders>
              <w:top w:val="single" w:sz="4" w:space="0" w:color="auto"/>
              <w:left w:val="single" w:sz="4" w:space="0" w:color="auto"/>
              <w:bottom w:val="nil"/>
              <w:right w:val="single" w:sz="4" w:space="0" w:color="auto"/>
            </w:tcBorders>
            <w:shd w:val="clear" w:color="auto" w:fill="auto"/>
            <w:noWrap/>
            <w:vAlign w:val="center"/>
          </w:tcPr>
          <w:p w:rsidR="00D43AB2" w:rsidRPr="00561E27" w:rsidRDefault="00D43AB2" w:rsidP="00571AB8">
            <w:pPr>
              <w:jc w:val="center"/>
              <w:rPr>
                <w:rFonts w:ascii="Arial" w:hAnsi="Arial" w:cs="Arial"/>
                <w:sz w:val="20"/>
                <w:szCs w:val="20"/>
              </w:rPr>
            </w:pPr>
          </w:p>
          <w:p w:rsidR="00D43AB2" w:rsidRPr="00561E27" w:rsidRDefault="00D43AB2" w:rsidP="00571AB8">
            <w:pPr>
              <w:jc w:val="center"/>
              <w:rPr>
                <w:rFonts w:ascii="Arial" w:hAnsi="Arial" w:cs="Arial"/>
                <w:sz w:val="20"/>
                <w:szCs w:val="20"/>
              </w:rPr>
            </w:pPr>
            <w:r>
              <w:rPr>
                <w:rFonts w:ascii="Arial" w:hAnsi="Arial" w:cs="Arial"/>
                <w:sz w:val="20"/>
                <w:szCs w:val="20"/>
              </w:rPr>
              <w:t>3</w:t>
            </w:r>
            <w:r w:rsidRPr="00561E27">
              <w:rPr>
                <w:rFonts w:ascii="Arial" w:hAnsi="Arial" w:cs="Arial"/>
                <w:sz w:val="20"/>
                <w:szCs w:val="20"/>
              </w:rPr>
              <w:t>0,000</w:t>
            </w:r>
          </w:p>
        </w:tc>
        <w:tc>
          <w:tcPr>
            <w:tcW w:w="1276" w:type="dxa"/>
            <w:tcBorders>
              <w:top w:val="single" w:sz="4" w:space="0" w:color="auto"/>
              <w:left w:val="nil"/>
              <w:bottom w:val="nil"/>
              <w:right w:val="single" w:sz="4" w:space="0" w:color="auto"/>
            </w:tcBorders>
            <w:vAlign w:val="center"/>
          </w:tcPr>
          <w:p w:rsidR="00D43AB2" w:rsidRPr="00561E27" w:rsidRDefault="00D43AB2" w:rsidP="00571AB8">
            <w:pPr>
              <w:jc w:val="center"/>
              <w:rPr>
                <w:rFonts w:ascii="Arial" w:hAnsi="Arial" w:cs="Arial"/>
                <w:sz w:val="20"/>
                <w:szCs w:val="20"/>
              </w:rPr>
            </w:pPr>
          </w:p>
          <w:p w:rsidR="00D43AB2" w:rsidRPr="00561E27" w:rsidRDefault="00D43AB2" w:rsidP="00571AB8">
            <w:pPr>
              <w:jc w:val="center"/>
              <w:rPr>
                <w:rFonts w:ascii="Arial" w:hAnsi="Arial" w:cs="Arial"/>
                <w:sz w:val="20"/>
                <w:szCs w:val="20"/>
              </w:rPr>
            </w:pPr>
            <w:r>
              <w:rPr>
                <w:rFonts w:ascii="Arial" w:hAnsi="Arial" w:cs="Arial"/>
                <w:sz w:val="20"/>
                <w:szCs w:val="20"/>
              </w:rPr>
              <w:t>9</w:t>
            </w:r>
            <w:r w:rsidRPr="00561E27">
              <w:rPr>
                <w:rFonts w:ascii="Arial" w:hAnsi="Arial" w:cs="Arial"/>
                <w:sz w:val="20"/>
                <w:szCs w:val="20"/>
              </w:rPr>
              <w:t>0,000</w:t>
            </w:r>
          </w:p>
        </w:tc>
      </w:tr>
      <w:tr w:rsidR="00D43AB2" w:rsidRPr="00543ADA" w:rsidTr="00571AB8">
        <w:trPr>
          <w:trHeight w:val="224"/>
        </w:trPr>
        <w:tc>
          <w:tcPr>
            <w:tcW w:w="1778" w:type="dxa"/>
            <w:vMerge/>
            <w:tcBorders>
              <w:left w:val="single" w:sz="4" w:space="0" w:color="auto"/>
              <w:right w:val="single" w:sz="4" w:space="0" w:color="auto"/>
            </w:tcBorders>
            <w:vAlign w:val="center"/>
          </w:tcPr>
          <w:p w:rsidR="00D43AB2" w:rsidRPr="00561E27" w:rsidRDefault="00D43AB2" w:rsidP="00571AB8">
            <w:pPr>
              <w:jc w:val="center"/>
              <w:rPr>
                <w:rFonts w:ascii="Arial" w:hAnsi="Arial" w:cs="Arial"/>
                <w:sz w:val="20"/>
                <w:szCs w:val="20"/>
              </w:rPr>
            </w:pPr>
          </w:p>
        </w:tc>
        <w:tc>
          <w:tcPr>
            <w:tcW w:w="1984" w:type="dxa"/>
            <w:gridSpan w:val="2"/>
            <w:vMerge/>
            <w:tcBorders>
              <w:left w:val="single" w:sz="4" w:space="0" w:color="auto"/>
              <w:right w:val="single" w:sz="4" w:space="0" w:color="auto"/>
            </w:tcBorders>
            <w:vAlign w:val="center"/>
          </w:tcPr>
          <w:p w:rsidR="00D43AB2" w:rsidRPr="00561E27" w:rsidRDefault="00D43AB2" w:rsidP="00571AB8">
            <w:pPr>
              <w:jc w:val="center"/>
              <w:rPr>
                <w:rFonts w:ascii="Arial" w:hAnsi="Arial" w:cs="Arial"/>
                <w:sz w:val="20"/>
                <w:szCs w:val="20"/>
              </w:rPr>
            </w:pPr>
          </w:p>
        </w:tc>
        <w:tc>
          <w:tcPr>
            <w:tcW w:w="2268" w:type="dxa"/>
            <w:tcBorders>
              <w:top w:val="single" w:sz="4" w:space="0" w:color="auto"/>
              <w:left w:val="nil"/>
              <w:bottom w:val="nil"/>
              <w:right w:val="single" w:sz="4" w:space="0" w:color="auto"/>
            </w:tcBorders>
            <w:shd w:val="clear" w:color="auto" w:fill="auto"/>
          </w:tcPr>
          <w:p w:rsidR="00D43AB2" w:rsidRPr="00561E27" w:rsidRDefault="00D43AB2" w:rsidP="00571AB8">
            <w:pPr>
              <w:rPr>
                <w:rFonts w:ascii="Arial" w:hAnsi="Arial" w:cs="Arial"/>
                <w:sz w:val="20"/>
                <w:szCs w:val="20"/>
              </w:rPr>
            </w:pPr>
            <w:r w:rsidRPr="00561E27">
              <w:rPr>
                <w:rFonts w:ascii="Arial" w:hAnsi="Arial" w:cs="Arial"/>
                <w:sz w:val="20"/>
                <w:szCs w:val="20"/>
              </w:rPr>
              <w:t>в том числе по ГРБС:</w:t>
            </w:r>
          </w:p>
        </w:tc>
        <w:tc>
          <w:tcPr>
            <w:tcW w:w="709" w:type="dxa"/>
            <w:tcBorders>
              <w:top w:val="single" w:sz="4" w:space="0" w:color="auto"/>
              <w:left w:val="nil"/>
              <w:bottom w:val="nil"/>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p>
        </w:tc>
        <w:tc>
          <w:tcPr>
            <w:tcW w:w="851" w:type="dxa"/>
            <w:tcBorders>
              <w:top w:val="single" w:sz="4" w:space="0" w:color="auto"/>
              <w:left w:val="nil"/>
              <w:bottom w:val="nil"/>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p>
        </w:tc>
        <w:tc>
          <w:tcPr>
            <w:tcW w:w="1417" w:type="dxa"/>
            <w:tcBorders>
              <w:top w:val="single" w:sz="4" w:space="0" w:color="auto"/>
              <w:left w:val="nil"/>
              <w:bottom w:val="nil"/>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p>
        </w:tc>
        <w:tc>
          <w:tcPr>
            <w:tcW w:w="992" w:type="dxa"/>
            <w:tcBorders>
              <w:top w:val="single" w:sz="4" w:space="0" w:color="auto"/>
              <w:left w:val="nil"/>
              <w:bottom w:val="nil"/>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p>
        </w:tc>
        <w:tc>
          <w:tcPr>
            <w:tcW w:w="1418" w:type="dxa"/>
            <w:tcBorders>
              <w:top w:val="single" w:sz="4" w:space="0" w:color="auto"/>
              <w:left w:val="single" w:sz="4" w:space="0" w:color="auto"/>
              <w:bottom w:val="nil"/>
              <w:right w:val="single" w:sz="4" w:space="0" w:color="auto"/>
            </w:tcBorders>
            <w:vAlign w:val="center"/>
          </w:tcPr>
          <w:p w:rsidR="00D43AB2" w:rsidRPr="00561E27" w:rsidRDefault="00D43AB2" w:rsidP="00571AB8">
            <w:pPr>
              <w:jc w:val="center"/>
              <w:rPr>
                <w:rFonts w:ascii="Arial" w:hAnsi="Arial" w:cs="Arial"/>
                <w:sz w:val="20"/>
                <w:szCs w:val="20"/>
              </w:rPr>
            </w:pPr>
          </w:p>
        </w:tc>
        <w:tc>
          <w:tcPr>
            <w:tcW w:w="1276" w:type="dxa"/>
            <w:tcBorders>
              <w:top w:val="single" w:sz="4" w:space="0" w:color="auto"/>
              <w:left w:val="nil"/>
              <w:bottom w:val="nil"/>
              <w:right w:val="single" w:sz="4" w:space="0" w:color="auto"/>
            </w:tcBorders>
            <w:vAlign w:val="center"/>
          </w:tcPr>
          <w:p w:rsidR="00D43AB2" w:rsidRPr="00561E27" w:rsidRDefault="00D43AB2" w:rsidP="00571AB8">
            <w:pPr>
              <w:jc w:val="center"/>
              <w:rPr>
                <w:rFonts w:ascii="Arial" w:hAnsi="Arial" w:cs="Arial"/>
                <w:sz w:val="20"/>
                <w:szCs w:val="20"/>
              </w:rPr>
            </w:pPr>
          </w:p>
        </w:tc>
        <w:tc>
          <w:tcPr>
            <w:tcW w:w="1417" w:type="dxa"/>
            <w:tcBorders>
              <w:top w:val="single" w:sz="4" w:space="0" w:color="auto"/>
              <w:left w:val="single" w:sz="4" w:space="0" w:color="auto"/>
              <w:bottom w:val="nil"/>
              <w:right w:val="single" w:sz="4" w:space="0" w:color="auto"/>
            </w:tcBorders>
            <w:shd w:val="clear" w:color="auto" w:fill="auto"/>
            <w:noWrap/>
            <w:vAlign w:val="center"/>
          </w:tcPr>
          <w:p w:rsidR="00D43AB2" w:rsidRPr="00561E27" w:rsidRDefault="00D43AB2" w:rsidP="00571AB8">
            <w:pPr>
              <w:jc w:val="center"/>
              <w:rPr>
                <w:rFonts w:ascii="Arial" w:hAnsi="Arial" w:cs="Arial"/>
                <w:sz w:val="20"/>
                <w:szCs w:val="20"/>
              </w:rPr>
            </w:pPr>
          </w:p>
        </w:tc>
        <w:tc>
          <w:tcPr>
            <w:tcW w:w="1276" w:type="dxa"/>
            <w:tcBorders>
              <w:top w:val="single" w:sz="4" w:space="0" w:color="auto"/>
              <w:left w:val="nil"/>
              <w:bottom w:val="nil"/>
              <w:right w:val="single" w:sz="4" w:space="0" w:color="auto"/>
            </w:tcBorders>
            <w:vAlign w:val="center"/>
          </w:tcPr>
          <w:p w:rsidR="00D43AB2" w:rsidRPr="00561E27" w:rsidRDefault="00D43AB2" w:rsidP="00571AB8">
            <w:pPr>
              <w:jc w:val="center"/>
              <w:rPr>
                <w:rFonts w:ascii="Arial" w:hAnsi="Arial" w:cs="Arial"/>
                <w:sz w:val="20"/>
                <w:szCs w:val="20"/>
              </w:rPr>
            </w:pPr>
          </w:p>
        </w:tc>
      </w:tr>
      <w:tr w:rsidR="00D43AB2" w:rsidRPr="00543ADA" w:rsidTr="00D43AB2">
        <w:trPr>
          <w:trHeight w:val="1256"/>
        </w:trPr>
        <w:tc>
          <w:tcPr>
            <w:tcW w:w="1778" w:type="dxa"/>
            <w:vMerge/>
            <w:tcBorders>
              <w:left w:val="single" w:sz="4" w:space="0" w:color="auto"/>
              <w:bottom w:val="single" w:sz="4" w:space="0" w:color="auto"/>
              <w:right w:val="single" w:sz="4" w:space="0" w:color="auto"/>
            </w:tcBorders>
            <w:vAlign w:val="center"/>
          </w:tcPr>
          <w:p w:rsidR="00D43AB2" w:rsidRPr="00561E27" w:rsidRDefault="00D43AB2" w:rsidP="00571AB8">
            <w:pPr>
              <w:jc w:val="center"/>
              <w:rPr>
                <w:rFonts w:ascii="Arial" w:hAnsi="Arial" w:cs="Arial"/>
                <w:sz w:val="20"/>
                <w:szCs w:val="20"/>
              </w:rPr>
            </w:pPr>
          </w:p>
        </w:tc>
        <w:tc>
          <w:tcPr>
            <w:tcW w:w="1984" w:type="dxa"/>
            <w:gridSpan w:val="2"/>
            <w:vMerge/>
            <w:tcBorders>
              <w:left w:val="single" w:sz="4" w:space="0" w:color="auto"/>
              <w:bottom w:val="single" w:sz="4" w:space="0" w:color="auto"/>
              <w:right w:val="single" w:sz="4" w:space="0" w:color="auto"/>
            </w:tcBorders>
            <w:vAlign w:val="center"/>
          </w:tcPr>
          <w:p w:rsidR="00D43AB2" w:rsidRPr="00561E27" w:rsidRDefault="00D43AB2" w:rsidP="00571AB8">
            <w:pPr>
              <w:jc w:val="center"/>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shd w:val="clear" w:color="auto" w:fill="auto"/>
          </w:tcPr>
          <w:p w:rsidR="00D43AB2" w:rsidRPr="00561E27" w:rsidRDefault="00D43AB2" w:rsidP="00571AB8">
            <w:pPr>
              <w:rPr>
                <w:rFonts w:ascii="Arial" w:hAnsi="Arial" w:cs="Arial"/>
                <w:sz w:val="20"/>
                <w:szCs w:val="20"/>
              </w:rPr>
            </w:pPr>
            <w:r w:rsidRPr="00561E27">
              <w:rPr>
                <w:rFonts w:ascii="Arial" w:hAnsi="Arial" w:cs="Arial"/>
                <w:sz w:val="20"/>
                <w:szCs w:val="20"/>
              </w:rPr>
              <w:t>Отдел культуры, молодежной политики и туризма администрации Шушенского района</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r w:rsidRPr="00561E27">
              <w:rPr>
                <w:rFonts w:ascii="Arial" w:hAnsi="Arial" w:cs="Arial"/>
                <w:sz w:val="20"/>
                <w:szCs w:val="20"/>
              </w:rPr>
              <w:t>058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r w:rsidRPr="00561E27">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D43AB2" w:rsidRPr="00192A2D" w:rsidRDefault="00D43AB2" w:rsidP="00192A2D">
            <w:pPr>
              <w:pStyle w:val="ac"/>
              <w:jc w:val="center"/>
              <w:rPr>
                <w:rFonts w:ascii="Arial" w:hAnsi="Arial" w:cs="Arial"/>
                <w:sz w:val="20"/>
                <w:szCs w:val="20"/>
                <w:lang w:val="en-US"/>
              </w:rPr>
            </w:pPr>
            <w:r w:rsidRPr="00561E27">
              <w:rPr>
                <w:rFonts w:ascii="Arial" w:hAnsi="Arial" w:cs="Arial"/>
                <w:sz w:val="20"/>
                <w:szCs w:val="20"/>
              </w:rPr>
              <w:t>14100</w:t>
            </w:r>
            <w:r w:rsidR="00192A2D">
              <w:rPr>
                <w:rFonts w:ascii="Arial" w:hAnsi="Arial" w:cs="Arial"/>
                <w:sz w:val="20"/>
                <w:szCs w:val="20"/>
                <w:lang w:val="en-US"/>
              </w:rPr>
              <w:t>S5790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43AB2" w:rsidRPr="00561E27" w:rsidRDefault="00D43AB2" w:rsidP="00571AB8">
            <w:pPr>
              <w:pStyle w:val="ac"/>
              <w:jc w:val="center"/>
              <w:rPr>
                <w:rFonts w:ascii="Arial" w:hAnsi="Arial" w:cs="Arial"/>
                <w:sz w:val="20"/>
                <w:szCs w:val="20"/>
              </w:rPr>
            </w:pPr>
            <w:r w:rsidRPr="00561E27">
              <w:rPr>
                <w:rFonts w:ascii="Arial" w:hAnsi="Arial" w:cs="Arial"/>
                <w:sz w:val="20"/>
                <w:szCs w:val="20"/>
              </w:rPr>
              <w:t>244</w:t>
            </w:r>
          </w:p>
        </w:tc>
        <w:tc>
          <w:tcPr>
            <w:tcW w:w="1418" w:type="dxa"/>
            <w:tcBorders>
              <w:top w:val="single" w:sz="4" w:space="0" w:color="auto"/>
              <w:left w:val="single" w:sz="4" w:space="0" w:color="auto"/>
              <w:bottom w:val="single" w:sz="4" w:space="0" w:color="auto"/>
              <w:right w:val="single" w:sz="4" w:space="0" w:color="auto"/>
            </w:tcBorders>
            <w:vAlign w:val="center"/>
          </w:tcPr>
          <w:p w:rsidR="00D43AB2" w:rsidRPr="00561E27" w:rsidRDefault="00D43AB2" w:rsidP="00571AB8">
            <w:pPr>
              <w:jc w:val="center"/>
              <w:rPr>
                <w:rFonts w:ascii="Arial" w:hAnsi="Arial" w:cs="Arial"/>
                <w:sz w:val="20"/>
                <w:szCs w:val="20"/>
              </w:rPr>
            </w:pPr>
            <w:r w:rsidRPr="00561E27">
              <w:rPr>
                <w:rFonts w:ascii="Arial" w:hAnsi="Arial" w:cs="Arial"/>
                <w:sz w:val="20"/>
                <w:szCs w:val="20"/>
              </w:rPr>
              <w:t>30,000</w:t>
            </w:r>
          </w:p>
        </w:tc>
        <w:tc>
          <w:tcPr>
            <w:tcW w:w="1276" w:type="dxa"/>
            <w:tcBorders>
              <w:top w:val="single" w:sz="4" w:space="0" w:color="auto"/>
              <w:left w:val="nil"/>
              <w:bottom w:val="single" w:sz="4" w:space="0" w:color="auto"/>
              <w:right w:val="single" w:sz="4" w:space="0" w:color="auto"/>
            </w:tcBorders>
            <w:vAlign w:val="center"/>
          </w:tcPr>
          <w:p w:rsidR="00D43AB2" w:rsidRPr="00561E27" w:rsidRDefault="00D43AB2" w:rsidP="00571AB8">
            <w:pPr>
              <w:jc w:val="center"/>
              <w:rPr>
                <w:rFonts w:ascii="Arial" w:hAnsi="Arial" w:cs="Arial"/>
                <w:sz w:val="20"/>
                <w:szCs w:val="20"/>
              </w:rPr>
            </w:pPr>
            <w:r w:rsidRPr="00561E27">
              <w:rPr>
                <w:rFonts w:ascii="Arial" w:hAnsi="Arial" w:cs="Arial"/>
                <w:sz w:val="20"/>
                <w:szCs w:val="20"/>
              </w:rPr>
              <w:t>30,000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43AB2" w:rsidRPr="00561E27" w:rsidRDefault="00D43AB2" w:rsidP="00571AB8">
            <w:pPr>
              <w:jc w:val="center"/>
              <w:rPr>
                <w:rFonts w:ascii="Arial" w:hAnsi="Arial" w:cs="Arial"/>
                <w:sz w:val="20"/>
                <w:szCs w:val="20"/>
              </w:rPr>
            </w:pPr>
            <w:r w:rsidRPr="00561E27">
              <w:rPr>
                <w:rFonts w:ascii="Arial" w:hAnsi="Arial" w:cs="Arial"/>
                <w:sz w:val="20"/>
                <w:szCs w:val="20"/>
              </w:rPr>
              <w:t>30,000</w:t>
            </w:r>
          </w:p>
        </w:tc>
        <w:tc>
          <w:tcPr>
            <w:tcW w:w="1276" w:type="dxa"/>
            <w:tcBorders>
              <w:top w:val="single" w:sz="4" w:space="0" w:color="auto"/>
              <w:left w:val="nil"/>
              <w:bottom w:val="single" w:sz="4" w:space="0" w:color="auto"/>
              <w:right w:val="single" w:sz="4" w:space="0" w:color="auto"/>
            </w:tcBorders>
            <w:vAlign w:val="center"/>
          </w:tcPr>
          <w:p w:rsidR="00D43AB2" w:rsidRPr="00561E27" w:rsidRDefault="00D43AB2" w:rsidP="00571AB8">
            <w:pPr>
              <w:jc w:val="center"/>
              <w:rPr>
                <w:rFonts w:ascii="Arial" w:hAnsi="Arial" w:cs="Arial"/>
                <w:sz w:val="20"/>
                <w:szCs w:val="20"/>
              </w:rPr>
            </w:pPr>
          </w:p>
          <w:p w:rsidR="00D43AB2" w:rsidRPr="00561E27" w:rsidRDefault="00D43AB2" w:rsidP="00571AB8">
            <w:pPr>
              <w:jc w:val="center"/>
              <w:rPr>
                <w:rFonts w:ascii="Arial" w:hAnsi="Arial" w:cs="Arial"/>
                <w:sz w:val="20"/>
                <w:szCs w:val="20"/>
              </w:rPr>
            </w:pPr>
            <w:r>
              <w:rPr>
                <w:rFonts w:ascii="Arial" w:hAnsi="Arial" w:cs="Arial"/>
                <w:sz w:val="20"/>
                <w:szCs w:val="20"/>
              </w:rPr>
              <w:t>9</w:t>
            </w:r>
            <w:r w:rsidRPr="00561E27">
              <w:rPr>
                <w:rFonts w:ascii="Arial" w:hAnsi="Arial" w:cs="Arial"/>
                <w:sz w:val="20"/>
                <w:szCs w:val="20"/>
              </w:rPr>
              <w:t>0,000</w:t>
            </w:r>
          </w:p>
        </w:tc>
      </w:tr>
      <w:tr w:rsidR="00571AB8" w:rsidRPr="00543ADA" w:rsidTr="00D43AB2">
        <w:trPr>
          <w:trHeight w:val="487"/>
        </w:trPr>
        <w:tc>
          <w:tcPr>
            <w:tcW w:w="1778" w:type="dxa"/>
            <w:vMerge w:val="restart"/>
            <w:tcBorders>
              <w:top w:val="single" w:sz="4" w:space="0" w:color="auto"/>
              <w:left w:val="single" w:sz="4" w:space="0" w:color="auto"/>
              <w:bottom w:val="single" w:sz="4" w:space="0" w:color="auto"/>
              <w:right w:val="single" w:sz="4" w:space="0" w:color="auto"/>
            </w:tcBorders>
            <w:vAlign w:val="center"/>
          </w:tcPr>
          <w:p w:rsidR="00D43AB2" w:rsidRDefault="00D43AB2" w:rsidP="00D43AB2">
            <w:pPr>
              <w:jc w:val="center"/>
              <w:rPr>
                <w:rFonts w:ascii="Arial" w:hAnsi="Arial" w:cs="Arial"/>
                <w:sz w:val="20"/>
                <w:szCs w:val="20"/>
              </w:rPr>
            </w:pPr>
            <w:r w:rsidRPr="00561E27">
              <w:rPr>
                <w:rFonts w:ascii="Arial" w:hAnsi="Arial" w:cs="Arial"/>
                <w:sz w:val="20"/>
                <w:szCs w:val="20"/>
              </w:rPr>
              <w:t xml:space="preserve">Отдельное </w:t>
            </w:r>
          </w:p>
          <w:p w:rsidR="00571AB8" w:rsidRPr="00561E27" w:rsidRDefault="00D43AB2" w:rsidP="00D43AB2">
            <w:pPr>
              <w:jc w:val="center"/>
              <w:rPr>
                <w:rFonts w:ascii="Arial" w:hAnsi="Arial" w:cs="Arial"/>
                <w:sz w:val="20"/>
                <w:szCs w:val="20"/>
              </w:rPr>
            </w:pPr>
            <w:r>
              <w:rPr>
                <w:rFonts w:ascii="Arial" w:hAnsi="Arial" w:cs="Arial"/>
                <w:sz w:val="20"/>
                <w:szCs w:val="20"/>
              </w:rPr>
              <w:t>ме</w:t>
            </w:r>
            <w:r w:rsidRPr="00561E27">
              <w:rPr>
                <w:rFonts w:ascii="Arial" w:hAnsi="Arial" w:cs="Arial"/>
                <w:sz w:val="20"/>
                <w:szCs w:val="20"/>
              </w:rPr>
              <w:t>роприятие программы</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rsidR="00571AB8" w:rsidRPr="00561E27" w:rsidRDefault="00D43AB2" w:rsidP="00571AB8">
            <w:pPr>
              <w:jc w:val="center"/>
              <w:rPr>
                <w:rFonts w:ascii="Arial" w:hAnsi="Arial" w:cs="Arial"/>
                <w:sz w:val="20"/>
                <w:szCs w:val="20"/>
              </w:rPr>
            </w:pPr>
            <w:r>
              <w:rPr>
                <w:rFonts w:ascii="Arial" w:hAnsi="Arial" w:cs="Arial"/>
                <w:sz w:val="20"/>
                <w:szCs w:val="20"/>
              </w:rPr>
              <w:t>«К</w:t>
            </w:r>
            <w:r w:rsidRPr="00561E27">
              <w:rPr>
                <w:rFonts w:ascii="Arial" w:hAnsi="Arial" w:cs="Arial"/>
                <w:sz w:val="20"/>
                <w:szCs w:val="20"/>
              </w:rPr>
              <w:t>онкурс на выполнение муниципальных услуг среди СО НКО</w:t>
            </w:r>
            <w:r>
              <w:rPr>
                <w:rFonts w:ascii="Arial" w:hAnsi="Arial" w:cs="Arial"/>
                <w:sz w:val="20"/>
                <w:szCs w:val="20"/>
              </w:rPr>
              <w:t>»</w:t>
            </w:r>
          </w:p>
        </w:tc>
        <w:tc>
          <w:tcPr>
            <w:tcW w:w="2268" w:type="dxa"/>
            <w:tcBorders>
              <w:top w:val="single" w:sz="4" w:space="0" w:color="auto"/>
              <w:left w:val="nil"/>
              <w:bottom w:val="single" w:sz="4" w:space="0" w:color="auto"/>
              <w:right w:val="single" w:sz="4" w:space="0" w:color="auto"/>
            </w:tcBorders>
            <w:shd w:val="clear" w:color="auto" w:fill="auto"/>
          </w:tcPr>
          <w:p w:rsidR="00571AB8" w:rsidRPr="00561E27" w:rsidRDefault="00571AB8" w:rsidP="00B62982">
            <w:pPr>
              <w:rPr>
                <w:rFonts w:ascii="Arial" w:hAnsi="Arial" w:cs="Arial"/>
                <w:sz w:val="20"/>
                <w:szCs w:val="20"/>
              </w:rPr>
            </w:pPr>
            <w:r w:rsidRPr="00561E27">
              <w:rPr>
                <w:rFonts w:ascii="Arial" w:hAnsi="Arial" w:cs="Arial"/>
                <w:sz w:val="20"/>
                <w:szCs w:val="20"/>
              </w:rPr>
              <w:t xml:space="preserve">Всего расходные обязательства </w:t>
            </w:r>
          </w:p>
        </w:tc>
        <w:tc>
          <w:tcPr>
            <w:tcW w:w="709" w:type="dxa"/>
            <w:tcBorders>
              <w:top w:val="single" w:sz="4" w:space="0" w:color="auto"/>
              <w:left w:val="nil"/>
              <w:bottom w:val="single" w:sz="4" w:space="0" w:color="auto"/>
              <w:right w:val="single" w:sz="4" w:space="0" w:color="auto"/>
            </w:tcBorders>
            <w:shd w:val="clear" w:color="auto" w:fill="auto"/>
            <w:noWrap/>
          </w:tcPr>
          <w:p w:rsidR="00571AB8" w:rsidRPr="00561E27" w:rsidRDefault="00571AB8" w:rsidP="00571AB8">
            <w:pPr>
              <w:pStyle w:val="ac"/>
              <w:jc w:val="center"/>
              <w:rPr>
                <w:rFonts w:ascii="Arial" w:hAnsi="Arial" w:cs="Arial"/>
                <w:sz w:val="20"/>
                <w:szCs w:val="20"/>
              </w:rPr>
            </w:pPr>
          </w:p>
        </w:tc>
        <w:tc>
          <w:tcPr>
            <w:tcW w:w="851" w:type="dxa"/>
            <w:tcBorders>
              <w:top w:val="single" w:sz="4" w:space="0" w:color="auto"/>
              <w:left w:val="nil"/>
              <w:bottom w:val="single" w:sz="4" w:space="0" w:color="auto"/>
              <w:right w:val="single" w:sz="4" w:space="0" w:color="auto"/>
            </w:tcBorders>
            <w:shd w:val="clear" w:color="auto" w:fill="auto"/>
            <w:noWrap/>
          </w:tcPr>
          <w:p w:rsidR="00571AB8" w:rsidRPr="00561E27" w:rsidRDefault="00571AB8" w:rsidP="00571AB8">
            <w:pPr>
              <w:pStyle w:val="ac"/>
              <w:jc w:val="center"/>
              <w:rPr>
                <w:rFonts w:ascii="Arial" w:hAnsi="Arial" w:cs="Arial"/>
                <w:sz w:val="20"/>
                <w:szCs w:val="20"/>
              </w:rPr>
            </w:pPr>
          </w:p>
        </w:tc>
        <w:tc>
          <w:tcPr>
            <w:tcW w:w="1417" w:type="dxa"/>
            <w:tcBorders>
              <w:top w:val="single" w:sz="4" w:space="0" w:color="auto"/>
              <w:left w:val="nil"/>
              <w:bottom w:val="single" w:sz="4" w:space="0" w:color="auto"/>
              <w:right w:val="single" w:sz="4" w:space="0" w:color="auto"/>
            </w:tcBorders>
            <w:shd w:val="clear" w:color="auto" w:fill="auto"/>
            <w:noWrap/>
          </w:tcPr>
          <w:p w:rsidR="00571AB8" w:rsidRPr="00561E27" w:rsidRDefault="00571AB8" w:rsidP="00571AB8">
            <w:pPr>
              <w:pStyle w:val="ac"/>
              <w:jc w:val="center"/>
              <w:rPr>
                <w:rFonts w:ascii="Arial" w:hAnsi="Arial" w:cs="Arial"/>
                <w:sz w:val="20"/>
                <w:szCs w:val="20"/>
              </w:rPr>
            </w:pPr>
          </w:p>
        </w:tc>
        <w:tc>
          <w:tcPr>
            <w:tcW w:w="992" w:type="dxa"/>
            <w:tcBorders>
              <w:top w:val="single" w:sz="4" w:space="0" w:color="auto"/>
              <w:left w:val="nil"/>
              <w:bottom w:val="single" w:sz="4" w:space="0" w:color="auto"/>
              <w:right w:val="single" w:sz="4" w:space="0" w:color="auto"/>
            </w:tcBorders>
            <w:shd w:val="clear" w:color="auto" w:fill="auto"/>
            <w:noWrap/>
          </w:tcPr>
          <w:p w:rsidR="00571AB8" w:rsidRPr="00561E27" w:rsidRDefault="00571AB8" w:rsidP="00571AB8">
            <w:pPr>
              <w:pStyle w:val="ac"/>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71AB8" w:rsidRPr="00561E27" w:rsidRDefault="00571AB8" w:rsidP="00B62982">
            <w:pPr>
              <w:jc w:val="center"/>
              <w:rPr>
                <w:rFonts w:ascii="Arial" w:hAnsi="Arial" w:cs="Arial"/>
                <w:sz w:val="20"/>
                <w:szCs w:val="20"/>
              </w:rPr>
            </w:pPr>
            <w:r w:rsidRPr="00561E27">
              <w:rPr>
                <w:rFonts w:ascii="Arial" w:hAnsi="Arial" w:cs="Arial"/>
                <w:sz w:val="20"/>
                <w:szCs w:val="20"/>
              </w:rPr>
              <w:t>30,000</w:t>
            </w:r>
          </w:p>
        </w:tc>
        <w:tc>
          <w:tcPr>
            <w:tcW w:w="1276" w:type="dxa"/>
            <w:tcBorders>
              <w:top w:val="single" w:sz="4" w:space="0" w:color="auto"/>
              <w:left w:val="nil"/>
              <w:bottom w:val="single" w:sz="4" w:space="0" w:color="auto"/>
              <w:right w:val="single" w:sz="4" w:space="0" w:color="auto"/>
            </w:tcBorders>
            <w:vAlign w:val="center"/>
          </w:tcPr>
          <w:p w:rsidR="00571AB8" w:rsidRPr="00561E27" w:rsidRDefault="00571AB8" w:rsidP="00B62982">
            <w:pPr>
              <w:jc w:val="center"/>
              <w:rPr>
                <w:rFonts w:ascii="Arial" w:hAnsi="Arial" w:cs="Arial"/>
                <w:sz w:val="20"/>
                <w:szCs w:val="20"/>
              </w:rPr>
            </w:pPr>
            <w:r w:rsidRPr="00561E27">
              <w:rPr>
                <w:rFonts w:ascii="Arial" w:hAnsi="Arial" w:cs="Arial"/>
                <w:sz w:val="20"/>
                <w:szCs w:val="20"/>
              </w:rPr>
              <w:t>30,000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71AB8" w:rsidRPr="00561E27" w:rsidRDefault="00571AB8" w:rsidP="00B62982">
            <w:pPr>
              <w:jc w:val="center"/>
              <w:rPr>
                <w:rFonts w:ascii="Arial" w:hAnsi="Arial" w:cs="Arial"/>
                <w:sz w:val="20"/>
                <w:szCs w:val="20"/>
              </w:rPr>
            </w:pPr>
            <w:r w:rsidRPr="00561E27">
              <w:rPr>
                <w:rFonts w:ascii="Arial" w:hAnsi="Arial" w:cs="Arial"/>
                <w:sz w:val="20"/>
                <w:szCs w:val="20"/>
              </w:rPr>
              <w:t>30,000</w:t>
            </w:r>
          </w:p>
        </w:tc>
        <w:tc>
          <w:tcPr>
            <w:tcW w:w="1276" w:type="dxa"/>
            <w:tcBorders>
              <w:top w:val="single" w:sz="4" w:space="0" w:color="auto"/>
              <w:left w:val="nil"/>
              <w:bottom w:val="single" w:sz="4" w:space="0" w:color="auto"/>
              <w:right w:val="single" w:sz="4" w:space="0" w:color="auto"/>
            </w:tcBorders>
            <w:vAlign w:val="center"/>
          </w:tcPr>
          <w:p w:rsidR="00571AB8" w:rsidRPr="00561E27" w:rsidRDefault="00571AB8" w:rsidP="00B62982">
            <w:pPr>
              <w:jc w:val="center"/>
              <w:rPr>
                <w:rFonts w:ascii="Arial" w:hAnsi="Arial" w:cs="Arial"/>
                <w:sz w:val="20"/>
                <w:szCs w:val="20"/>
              </w:rPr>
            </w:pPr>
          </w:p>
          <w:p w:rsidR="00571AB8" w:rsidRPr="00561E27" w:rsidRDefault="00571AB8" w:rsidP="00B62982">
            <w:pPr>
              <w:jc w:val="center"/>
              <w:rPr>
                <w:rFonts w:ascii="Arial" w:hAnsi="Arial" w:cs="Arial"/>
                <w:sz w:val="20"/>
                <w:szCs w:val="20"/>
              </w:rPr>
            </w:pPr>
            <w:r>
              <w:rPr>
                <w:rFonts w:ascii="Arial" w:hAnsi="Arial" w:cs="Arial"/>
                <w:sz w:val="20"/>
                <w:szCs w:val="20"/>
              </w:rPr>
              <w:t>9</w:t>
            </w:r>
            <w:r w:rsidRPr="00561E27">
              <w:rPr>
                <w:rFonts w:ascii="Arial" w:hAnsi="Arial" w:cs="Arial"/>
                <w:sz w:val="20"/>
                <w:szCs w:val="20"/>
              </w:rPr>
              <w:t>0,000</w:t>
            </w:r>
          </w:p>
        </w:tc>
      </w:tr>
      <w:tr w:rsidR="00571AB8" w:rsidRPr="00543ADA" w:rsidTr="00571AB8">
        <w:trPr>
          <w:trHeight w:val="224"/>
        </w:trPr>
        <w:tc>
          <w:tcPr>
            <w:tcW w:w="1778" w:type="dxa"/>
            <w:vMerge/>
            <w:tcBorders>
              <w:left w:val="single" w:sz="4" w:space="0" w:color="auto"/>
              <w:right w:val="single" w:sz="4" w:space="0" w:color="auto"/>
            </w:tcBorders>
            <w:vAlign w:val="center"/>
          </w:tcPr>
          <w:p w:rsidR="00571AB8" w:rsidRPr="00561E27" w:rsidRDefault="00571AB8" w:rsidP="00571AB8">
            <w:pPr>
              <w:jc w:val="center"/>
              <w:rPr>
                <w:rFonts w:ascii="Arial" w:hAnsi="Arial" w:cs="Arial"/>
                <w:sz w:val="20"/>
                <w:szCs w:val="20"/>
              </w:rPr>
            </w:pPr>
          </w:p>
        </w:tc>
        <w:tc>
          <w:tcPr>
            <w:tcW w:w="1984" w:type="dxa"/>
            <w:gridSpan w:val="2"/>
            <w:vMerge/>
            <w:tcBorders>
              <w:left w:val="single" w:sz="4" w:space="0" w:color="auto"/>
              <w:right w:val="single" w:sz="4" w:space="0" w:color="auto"/>
            </w:tcBorders>
            <w:vAlign w:val="center"/>
          </w:tcPr>
          <w:p w:rsidR="00571AB8" w:rsidRPr="00561E27" w:rsidRDefault="00571AB8" w:rsidP="00571AB8">
            <w:pPr>
              <w:jc w:val="center"/>
              <w:rPr>
                <w:rFonts w:ascii="Arial" w:hAnsi="Arial" w:cs="Arial"/>
                <w:sz w:val="20"/>
                <w:szCs w:val="20"/>
              </w:rPr>
            </w:pPr>
          </w:p>
        </w:tc>
        <w:tc>
          <w:tcPr>
            <w:tcW w:w="2268" w:type="dxa"/>
            <w:tcBorders>
              <w:top w:val="single" w:sz="4" w:space="0" w:color="auto"/>
              <w:left w:val="nil"/>
              <w:bottom w:val="nil"/>
              <w:right w:val="single" w:sz="4" w:space="0" w:color="auto"/>
            </w:tcBorders>
            <w:shd w:val="clear" w:color="auto" w:fill="auto"/>
          </w:tcPr>
          <w:p w:rsidR="00571AB8" w:rsidRPr="00561E27" w:rsidRDefault="00571AB8" w:rsidP="00571AB8">
            <w:pPr>
              <w:rPr>
                <w:rFonts w:ascii="Arial" w:hAnsi="Arial" w:cs="Arial"/>
                <w:sz w:val="20"/>
                <w:szCs w:val="20"/>
              </w:rPr>
            </w:pPr>
            <w:r w:rsidRPr="00561E27">
              <w:rPr>
                <w:rFonts w:ascii="Arial" w:hAnsi="Arial" w:cs="Arial"/>
                <w:sz w:val="20"/>
                <w:szCs w:val="20"/>
              </w:rPr>
              <w:t>в том числе по ГРБС:</w:t>
            </w:r>
          </w:p>
        </w:tc>
        <w:tc>
          <w:tcPr>
            <w:tcW w:w="709" w:type="dxa"/>
            <w:tcBorders>
              <w:top w:val="single" w:sz="4" w:space="0" w:color="auto"/>
              <w:left w:val="nil"/>
              <w:bottom w:val="nil"/>
              <w:right w:val="single" w:sz="4" w:space="0" w:color="auto"/>
            </w:tcBorders>
            <w:shd w:val="clear" w:color="auto" w:fill="auto"/>
            <w:noWrap/>
            <w:vAlign w:val="center"/>
          </w:tcPr>
          <w:p w:rsidR="00571AB8" w:rsidRPr="00561E27" w:rsidRDefault="00571AB8" w:rsidP="00571AB8">
            <w:pPr>
              <w:pStyle w:val="ac"/>
              <w:jc w:val="center"/>
              <w:rPr>
                <w:rFonts w:ascii="Arial" w:hAnsi="Arial" w:cs="Arial"/>
                <w:sz w:val="20"/>
                <w:szCs w:val="20"/>
              </w:rPr>
            </w:pPr>
          </w:p>
        </w:tc>
        <w:tc>
          <w:tcPr>
            <w:tcW w:w="851" w:type="dxa"/>
            <w:tcBorders>
              <w:top w:val="single" w:sz="4" w:space="0" w:color="auto"/>
              <w:left w:val="nil"/>
              <w:bottom w:val="nil"/>
              <w:right w:val="single" w:sz="4" w:space="0" w:color="auto"/>
            </w:tcBorders>
            <w:shd w:val="clear" w:color="auto" w:fill="auto"/>
            <w:noWrap/>
            <w:vAlign w:val="center"/>
          </w:tcPr>
          <w:p w:rsidR="00571AB8" w:rsidRPr="00561E27" w:rsidRDefault="00571AB8" w:rsidP="00571AB8">
            <w:pPr>
              <w:pStyle w:val="ac"/>
              <w:jc w:val="center"/>
              <w:rPr>
                <w:rFonts w:ascii="Arial" w:hAnsi="Arial" w:cs="Arial"/>
                <w:sz w:val="20"/>
                <w:szCs w:val="20"/>
              </w:rPr>
            </w:pPr>
          </w:p>
        </w:tc>
        <w:tc>
          <w:tcPr>
            <w:tcW w:w="1417" w:type="dxa"/>
            <w:tcBorders>
              <w:top w:val="single" w:sz="4" w:space="0" w:color="auto"/>
              <w:left w:val="nil"/>
              <w:bottom w:val="nil"/>
              <w:right w:val="single" w:sz="4" w:space="0" w:color="auto"/>
            </w:tcBorders>
            <w:shd w:val="clear" w:color="auto" w:fill="auto"/>
            <w:noWrap/>
            <w:vAlign w:val="center"/>
          </w:tcPr>
          <w:p w:rsidR="00571AB8" w:rsidRPr="00561E27" w:rsidRDefault="00571AB8" w:rsidP="00571AB8">
            <w:pPr>
              <w:pStyle w:val="ac"/>
              <w:jc w:val="center"/>
              <w:rPr>
                <w:rFonts w:ascii="Arial" w:hAnsi="Arial" w:cs="Arial"/>
                <w:sz w:val="20"/>
                <w:szCs w:val="20"/>
              </w:rPr>
            </w:pPr>
          </w:p>
        </w:tc>
        <w:tc>
          <w:tcPr>
            <w:tcW w:w="992" w:type="dxa"/>
            <w:tcBorders>
              <w:top w:val="single" w:sz="4" w:space="0" w:color="auto"/>
              <w:left w:val="nil"/>
              <w:bottom w:val="nil"/>
              <w:right w:val="single" w:sz="4" w:space="0" w:color="auto"/>
            </w:tcBorders>
            <w:shd w:val="clear" w:color="auto" w:fill="auto"/>
            <w:noWrap/>
            <w:vAlign w:val="center"/>
          </w:tcPr>
          <w:p w:rsidR="00571AB8" w:rsidRPr="00561E27" w:rsidRDefault="00571AB8" w:rsidP="00571AB8">
            <w:pPr>
              <w:pStyle w:val="ac"/>
              <w:jc w:val="center"/>
              <w:rPr>
                <w:rFonts w:ascii="Arial" w:hAnsi="Arial" w:cs="Arial"/>
                <w:sz w:val="20"/>
                <w:szCs w:val="20"/>
              </w:rPr>
            </w:pPr>
          </w:p>
        </w:tc>
        <w:tc>
          <w:tcPr>
            <w:tcW w:w="1418" w:type="dxa"/>
            <w:tcBorders>
              <w:top w:val="single" w:sz="4" w:space="0" w:color="auto"/>
              <w:left w:val="single" w:sz="4" w:space="0" w:color="auto"/>
              <w:bottom w:val="nil"/>
              <w:right w:val="single" w:sz="4" w:space="0" w:color="auto"/>
            </w:tcBorders>
            <w:vAlign w:val="center"/>
          </w:tcPr>
          <w:p w:rsidR="00571AB8" w:rsidRPr="00561E27" w:rsidRDefault="00571AB8" w:rsidP="00571AB8">
            <w:pPr>
              <w:jc w:val="center"/>
              <w:rPr>
                <w:rFonts w:ascii="Arial" w:hAnsi="Arial" w:cs="Arial"/>
                <w:sz w:val="20"/>
                <w:szCs w:val="20"/>
              </w:rPr>
            </w:pPr>
          </w:p>
        </w:tc>
        <w:tc>
          <w:tcPr>
            <w:tcW w:w="1276" w:type="dxa"/>
            <w:tcBorders>
              <w:top w:val="single" w:sz="4" w:space="0" w:color="auto"/>
              <w:left w:val="nil"/>
              <w:bottom w:val="nil"/>
              <w:right w:val="single" w:sz="4" w:space="0" w:color="auto"/>
            </w:tcBorders>
            <w:vAlign w:val="center"/>
          </w:tcPr>
          <w:p w:rsidR="00571AB8" w:rsidRPr="00561E27" w:rsidRDefault="00571AB8" w:rsidP="00571AB8">
            <w:pPr>
              <w:jc w:val="center"/>
              <w:rPr>
                <w:rFonts w:ascii="Arial" w:hAnsi="Arial" w:cs="Arial"/>
                <w:sz w:val="20"/>
                <w:szCs w:val="20"/>
              </w:rPr>
            </w:pPr>
          </w:p>
        </w:tc>
        <w:tc>
          <w:tcPr>
            <w:tcW w:w="1417" w:type="dxa"/>
            <w:tcBorders>
              <w:top w:val="single" w:sz="4" w:space="0" w:color="auto"/>
              <w:left w:val="single" w:sz="4" w:space="0" w:color="auto"/>
              <w:bottom w:val="nil"/>
              <w:right w:val="single" w:sz="4" w:space="0" w:color="auto"/>
            </w:tcBorders>
            <w:shd w:val="clear" w:color="auto" w:fill="auto"/>
            <w:noWrap/>
            <w:vAlign w:val="center"/>
          </w:tcPr>
          <w:p w:rsidR="00571AB8" w:rsidRPr="00561E27" w:rsidRDefault="00571AB8" w:rsidP="00571AB8">
            <w:pPr>
              <w:jc w:val="center"/>
              <w:rPr>
                <w:rFonts w:ascii="Arial" w:hAnsi="Arial" w:cs="Arial"/>
                <w:sz w:val="20"/>
                <w:szCs w:val="20"/>
              </w:rPr>
            </w:pPr>
          </w:p>
        </w:tc>
        <w:tc>
          <w:tcPr>
            <w:tcW w:w="1276" w:type="dxa"/>
            <w:tcBorders>
              <w:top w:val="single" w:sz="4" w:space="0" w:color="auto"/>
              <w:left w:val="nil"/>
              <w:bottom w:val="nil"/>
              <w:right w:val="single" w:sz="4" w:space="0" w:color="auto"/>
            </w:tcBorders>
            <w:vAlign w:val="center"/>
          </w:tcPr>
          <w:p w:rsidR="00571AB8" w:rsidRPr="00561E27" w:rsidRDefault="00571AB8" w:rsidP="00571AB8">
            <w:pPr>
              <w:jc w:val="center"/>
              <w:rPr>
                <w:rFonts w:ascii="Arial" w:hAnsi="Arial" w:cs="Arial"/>
                <w:sz w:val="20"/>
                <w:szCs w:val="20"/>
              </w:rPr>
            </w:pPr>
          </w:p>
        </w:tc>
      </w:tr>
      <w:tr w:rsidR="00192A2D" w:rsidRPr="00543ADA" w:rsidTr="00571AB8">
        <w:trPr>
          <w:trHeight w:val="1266"/>
        </w:trPr>
        <w:tc>
          <w:tcPr>
            <w:tcW w:w="1778" w:type="dxa"/>
            <w:vMerge/>
            <w:tcBorders>
              <w:left w:val="single" w:sz="4" w:space="0" w:color="auto"/>
              <w:right w:val="single" w:sz="4" w:space="0" w:color="auto"/>
            </w:tcBorders>
            <w:vAlign w:val="center"/>
          </w:tcPr>
          <w:p w:rsidR="00192A2D" w:rsidRPr="00561E27" w:rsidRDefault="00192A2D" w:rsidP="00571AB8">
            <w:pPr>
              <w:jc w:val="center"/>
              <w:rPr>
                <w:rFonts w:ascii="Arial" w:hAnsi="Arial" w:cs="Arial"/>
                <w:sz w:val="20"/>
                <w:szCs w:val="20"/>
              </w:rPr>
            </w:pPr>
          </w:p>
        </w:tc>
        <w:tc>
          <w:tcPr>
            <w:tcW w:w="1984" w:type="dxa"/>
            <w:gridSpan w:val="2"/>
            <w:vMerge/>
            <w:tcBorders>
              <w:left w:val="single" w:sz="4" w:space="0" w:color="auto"/>
              <w:right w:val="single" w:sz="4" w:space="0" w:color="auto"/>
            </w:tcBorders>
            <w:vAlign w:val="center"/>
          </w:tcPr>
          <w:p w:rsidR="00192A2D" w:rsidRPr="00561E27" w:rsidRDefault="00192A2D" w:rsidP="00571AB8">
            <w:pPr>
              <w:jc w:val="center"/>
              <w:rPr>
                <w:rFonts w:ascii="Arial" w:hAnsi="Arial" w:cs="Arial"/>
                <w:sz w:val="20"/>
                <w:szCs w:val="20"/>
              </w:rPr>
            </w:pPr>
          </w:p>
        </w:tc>
        <w:tc>
          <w:tcPr>
            <w:tcW w:w="2268" w:type="dxa"/>
            <w:tcBorders>
              <w:top w:val="single" w:sz="4" w:space="0" w:color="auto"/>
              <w:left w:val="nil"/>
              <w:bottom w:val="single" w:sz="4" w:space="0" w:color="auto"/>
              <w:right w:val="single" w:sz="4" w:space="0" w:color="auto"/>
            </w:tcBorders>
            <w:shd w:val="clear" w:color="auto" w:fill="auto"/>
          </w:tcPr>
          <w:p w:rsidR="00192A2D" w:rsidRPr="00561E27" w:rsidRDefault="00192A2D" w:rsidP="00571AB8">
            <w:pPr>
              <w:rPr>
                <w:rFonts w:ascii="Arial" w:hAnsi="Arial" w:cs="Arial"/>
                <w:sz w:val="20"/>
                <w:szCs w:val="20"/>
              </w:rPr>
            </w:pPr>
            <w:r w:rsidRPr="00561E27">
              <w:rPr>
                <w:rFonts w:ascii="Arial" w:hAnsi="Arial" w:cs="Arial"/>
                <w:sz w:val="20"/>
                <w:szCs w:val="20"/>
              </w:rPr>
              <w:t>Отдел культуры, молодежной политики и туризма администрации Шушенского района</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92A2D" w:rsidRPr="00561E27" w:rsidRDefault="00192A2D" w:rsidP="00571AB8">
            <w:pPr>
              <w:pStyle w:val="ac"/>
              <w:jc w:val="center"/>
              <w:rPr>
                <w:rFonts w:ascii="Arial" w:hAnsi="Arial" w:cs="Arial"/>
                <w:sz w:val="20"/>
                <w:szCs w:val="20"/>
              </w:rPr>
            </w:pPr>
            <w:r w:rsidRPr="00561E27">
              <w:rPr>
                <w:rFonts w:ascii="Arial" w:hAnsi="Arial" w:cs="Arial"/>
                <w:sz w:val="20"/>
                <w:szCs w:val="20"/>
              </w:rPr>
              <w:t>058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92A2D" w:rsidRPr="00561E27" w:rsidRDefault="00192A2D" w:rsidP="00571AB8">
            <w:pPr>
              <w:pStyle w:val="ac"/>
              <w:jc w:val="center"/>
              <w:rPr>
                <w:rFonts w:ascii="Arial" w:hAnsi="Arial" w:cs="Arial"/>
                <w:sz w:val="20"/>
                <w:szCs w:val="20"/>
              </w:rPr>
            </w:pPr>
            <w:r w:rsidRPr="00561E27">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2A2D" w:rsidRPr="00192A2D" w:rsidRDefault="00192A2D" w:rsidP="00F25FCF">
            <w:pPr>
              <w:pStyle w:val="ac"/>
              <w:jc w:val="center"/>
              <w:rPr>
                <w:rFonts w:ascii="Arial" w:hAnsi="Arial" w:cs="Arial"/>
                <w:sz w:val="20"/>
                <w:szCs w:val="20"/>
                <w:lang w:val="en-US"/>
              </w:rPr>
            </w:pPr>
            <w:r w:rsidRPr="00561E27">
              <w:rPr>
                <w:rFonts w:ascii="Arial" w:hAnsi="Arial" w:cs="Arial"/>
                <w:sz w:val="20"/>
                <w:szCs w:val="20"/>
              </w:rPr>
              <w:t>14100</w:t>
            </w:r>
            <w:r>
              <w:rPr>
                <w:rFonts w:ascii="Arial" w:hAnsi="Arial" w:cs="Arial"/>
                <w:sz w:val="20"/>
                <w:szCs w:val="20"/>
                <w:lang w:val="en-US"/>
              </w:rPr>
              <w:t>S5790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92A2D" w:rsidRPr="00561E27" w:rsidRDefault="00192A2D" w:rsidP="00571AB8">
            <w:pPr>
              <w:pStyle w:val="ac"/>
              <w:jc w:val="center"/>
              <w:rPr>
                <w:rFonts w:ascii="Arial" w:hAnsi="Arial" w:cs="Arial"/>
                <w:sz w:val="20"/>
                <w:szCs w:val="20"/>
              </w:rPr>
            </w:pPr>
            <w:r w:rsidRPr="00561E27">
              <w:rPr>
                <w:rFonts w:ascii="Arial" w:hAnsi="Arial" w:cs="Arial"/>
                <w:sz w:val="20"/>
                <w:szCs w:val="20"/>
              </w:rPr>
              <w:t>632</w:t>
            </w:r>
          </w:p>
        </w:tc>
        <w:tc>
          <w:tcPr>
            <w:tcW w:w="1418" w:type="dxa"/>
            <w:tcBorders>
              <w:top w:val="single" w:sz="4" w:space="0" w:color="auto"/>
              <w:left w:val="single" w:sz="4" w:space="0" w:color="auto"/>
              <w:bottom w:val="single" w:sz="4" w:space="0" w:color="auto"/>
              <w:right w:val="single" w:sz="4" w:space="0" w:color="auto"/>
            </w:tcBorders>
            <w:vAlign w:val="center"/>
          </w:tcPr>
          <w:p w:rsidR="00192A2D" w:rsidRPr="00561E27" w:rsidRDefault="00192A2D" w:rsidP="00571AB8">
            <w:pPr>
              <w:jc w:val="center"/>
              <w:rPr>
                <w:rFonts w:ascii="Arial" w:hAnsi="Arial" w:cs="Arial"/>
                <w:sz w:val="20"/>
                <w:szCs w:val="20"/>
              </w:rPr>
            </w:pPr>
            <w:r w:rsidRPr="00561E27">
              <w:rPr>
                <w:rFonts w:ascii="Arial" w:hAnsi="Arial" w:cs="Arial"/>
                <w:sz w:val="20"/>
                <w:szCs w:val="20"/>
              </w:rPr>
              <w:t>30,000</w:t>
            </w:r>
          </w:p>
        </w:tc>
        <w:tc>
          <w:tcPr>
            <w:tcW w:w="1276" w:type="dxa"/>
            <w:tcBorders>
              <w:top w:val="single" w:sz="4" w:space="0" w:color="auto"/>
              <w:left w:val="nil"/>
              <w:bottom w:val="single" w:sz="4" w:space="0" w:color="auto"/>
              <w:right w:val="single" w:sz="4" w:space="0" w:color="auto"/>
            </w:tcBorders>
            <w:vAlign w:val="center"/>
          </w:tcPr>
          <w:p w:rsidR="00192A2D" w:rsidRPr="00561E27" w:rsidRDefault="00192A2D" w:rsidP="00571AB8">
            <w:pPr>
              <w:jc w:val="center"/>
              <w:rPr>
                <w:rFonts w:ascii="Arial" w:hAnsi="Arial" w:cs="Arial"/>
                <w:sz w:val="20"/>
                <w:szCs w:val="20"/>
              </w:rPr>
            </w:pPr>
            <w:r w:rsidRPr="00561E27">
              <w:rPr>
                <w:rFonts w:ascii="Arial" w:hAnsi="Arial" w:cs="Arial"/>
                <w:sz w:val="20"/>
                <w:szCs w:val="20"/>
              </w:rPr>
              <w:t>30,000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2A2D" w:rsidRPr="00561E27" w:rsidRDefault="00192A2D" w:rsidP="00571AB8">
            <w:pPr>
              <w:jc w:val="center"/>
              <w:rPr>
                <w:rFonts w:ascii="Arial" w:hAnsi="Arial" w:cs="Arial"/>
                <w:sz w:val="20"/>
                <w:szCs w:val="20"/>
              </w:rPr>
            </w:pPr>
            <w:r w:rsidRPr="00561E27">
              <w:rPr>
                <w:rFonts w:ascii="Arial" w:hAnsi="Arial" w:cs="Arial"/>
                <w:sz w:val="20"/>
                <w:szCs w:val="20"/>
              </w:rPr>
              <w:t>30,000</w:t>
            </w:r>
          </w:p>
        </w:tc>
        <w:tc>
          <w:tcPr>
            <w:tcW w:w="1276" w:type="dxa"/>
            <w:tcBorders>
              <w:top w:val="single" w:sz="4" w:space="0" w:color="auto"/>
              <w:left w:val="nil"/>
              <w:bottom w:val="single" w:sz="4" w:space="0" w:color="auto"/>
              <w:right w:val="single" w:sz="4" w:space="0" w:color="auto"/>
            </w:tcBorders>
            <w:vAlign w:val="center"/>
          </w:tcPr>
          <w:p w:rsidR="00192A2D" w:rsidRPr="00561E27" w:rsidRDefault="00192A2D" w:rsidP="00571AB8">
            <w:pPr>
              <w:jc w:val="center"/>
              <w:rPr>
                <w:rFonts w:ascii="Arial" w:hAnsi="Arial" w:cs="Arial"/>
                <w:sz w:val="20"/>
                <w:szCs w:val="20"/>
              </w:rPr>
            </w:pPr>
          </w:p>
          <w:p w:rsidR="00192A2D" w:rsidRPr="00561E27" w:rsidRDefault="00192A2D" w:rsidP="00571AB8">
            <w:pPr>
              <w:jc w:val="center"/>
              <w:rPr>
                <w:rFonts w:ascii="Arial" w:hAnsi="Arial" w:cs="Arial"/>
                <w:sz w:val="20"/>
                <w:szCs w:val="20"/>
              </w:rPr>
            </w:pPr>
            <w:r>
              <w:rPr>
                <w:rFonts w:ascii="Arial" w:hAnsi="Arial" w:cs="Arial"/>
                <w:sz w:val="20"/>
                <w:szCs w:val="20"/>
              </w:rPr>
              <w:t>9</w:t>
            </w:r>
            <w:r w:rsidRPr="00561E27">
              <w:rPr>
                <w:rFonts w:ascii="Arial" w:hAnsi="Arial" w:cs="Arial"/>
                <w:sz w:val="20"/>
                <w:szCs w:val="20"/>
              </w:rPr>
              <w:t>0,000</w:t>
            </w:r>
          </w:p>
        </w:tc>
      </w:tr>
      <w:tr w:rsidR="00192A2D" w:rsidTr="00D43AB2">
        <w:tblPrEx>
          <w:tblBorders>
            <w:top w:val="single" w:sz="4" w:space="0" w:color="auto"/>
          </w:tblBorders>
          <w:tblLook w:val="0000" w:firstRow="0" w:lastRow="0" w:firstColumn="0" w:lastColumn="0" w:noHBand="0" w:noVBand="0"/>
        </w:tblPrEx>
        <w:trPr>
          <w:gridAfter w:val="9"/>
          <w:wAfter w:w="11624" w:type="dxa"/>
          <w:trHeight w:val="100"/>
        </w:trPr>
        <w:tc>
          <w:tcPr>
            <w:tcW w:w="3282" w:type="dxa"/>
            <w:gridSpan w:val="2"/>
            <w:tcBorders>
              <w:top w:val="single" w:sz="4" w:space="0" w:color="auto"/>
            </w:tcBorders>
          </w:tcPr>
          <w:p w:rsidR="00192A2D" w:rsidRDefault="00192A2D" w:rsidP="00571AB8">
            <w:pPr>
              <w:autoSpaceDE w:val="0"/>
              <w:autoSpaceDN w:val="0"/>
              <w:adjustRightInd w:val="0"/>
              <w:jc w:val="both"/>
              <w:outlineLvl w:val="1"/>
              <w:rPr>
                <w:rFonts w:ascii="Arial" w:hAnsi="Arial" w:cs="Arial"/>
              </w:rPr>
            </w:pPr>
          </w:p>
        </w:tc>
        <w:tc>
          <w:tcPr>
            <w:tcW w:w="480" w:type="dxa"/>
            <w:tcBorders>
              <w:top w:val="single" w:sz="4" w:space="0" w:color="auto"/>
              <w:bottom w:val="nil"/>
              <w:right w:val="nil"/>
            </w:tcBorders>
            <w:shd w:val="clear" w:color="auto" w:fill="auto"/>
          </w:tcPr>
          <w:p w:rsidR="00192A2D" w:rsidRDefault="00192A2D">
            <w:pPr>
              <w:rPr>
                <w:rFonts w:ascii="Arial" w:hAnsi="Arial" w:cs="Arial"/>
              </w:rPr>
            </w:pPr>
          </w:p>
        </w:tc>
      </w:tr>
    </w:tbl>
    <w:p w:rsidR="00D43AB2" w:rsidRPr="00543ADA" w:rsidRDefault="007B752B" w:rsidP="00D43AB2">
      <w:pPr>
        <w:autoSpaceDE w:val="0"/>
        <w:autoSpaceDN w:val="0"/>
        <w:adjustRightInd w:val="0"/>
        <w:jc w:val="both"/>
        <w:outlineLvl w:val="1"/>
        <w:rPr>
          <w:rFonts w:ascii="Arial" w:hAnsi="Arial" w:cs="Arial"/>
        </w:rPr>
      </w:pPr>
      <w:r w:rsidRPr="00543ADA">
        <w:rPr>
          <w:rFonts w:ascii="Arial" w:hAnsi="Arial" w:cs="Arial"/>
        </w:rPr>
        <w:t>Начальник отдела</w:t>
      </w:r>
      <w:r w:rsidR="00D43AB2" w:rsidRPr="00D43AB2">
        <w:rPr>
          <w:rFonts w:ascii="Arial" w:hAnsi="Arial" w:cs="Arial"/>
        </w:rPr>
        <w:t xml:space="preserve"> </w:t>
      </w:r>
      <w:r w:rsidR="00D43AB2">
        <w:rPr>
          <w:rFonts w:ascii="Arial" w:hAnsi="Arial" w:cs="Arial"/>
        </w:rPr>
        <w:t xml:space="preserve">                                                                                                                                 </w:t>
      </w:r>
      <w:r w:rsidR="00D43AB2" w:rsidRPr="00543ADA">
        <w:rPr>
          <w:rFonts w:ascii="Arial" w:hAnsi="Arial" w:cs="Arial"/>
        </w:rPr>
        <w:t>А. В. Костюченко</w:t>
      </w:r>
    </w:p>
    <w:p w:rsidR="007B752B" w:rsidRDefault="007B752B" w:rsidP="007B752B">
      <w:pPr>
        <w:tabs>
          <w:tab w:val="left" w:pos="6990"/>
        </w:tabs>
        <w:autoSpaceDE w:val="0"/>
        <w:autoSpaceDN w:val="0"/>
        <w:adjustRightInd w:val="0"/>
        <w:jc w:val="both"/>
        <w:outlineLvl w:val="1"/>
        <w:rPr>
          <w:rFonts w:ascii="Arial" w:hAnsi="Arial" w:cs="Arial"/>
        </w:rPr>
      </w:pPr>
      <w:r w:rsidRPr="00543ADA">
        <w:rPr>
          <w:rFonts w:ascii="Arial" w:hAnsi="Arial" w:cs="Arial"/>
        </w:rPr>
        <w:tab/>
        <w:t xml:space="preserve">                                                                                   </w:t>
      </w:r>
    </w:p>
    <w:p w:rsidR="007B752B" w:rsidRPr="00543ADA" w:rsidRDefault="007B752B" w:rsidP="007B752B">
      <w:pPr>
        <w:autoSpaceDE w:val="0"/>
        <w:autoSpaceDN w:val="0"/>
        <w:adjustRightInd w:val="0"/>
        <w:ind w:left="8460" w:firstLine="720"/>
        <w:jc w:val="right"/>
        <w:outlineLvl w:val="2"/>
        <w:rPr>
          <w:rFonts w:ascii="Arial" w:hAnsi="Arial" w:cs="Arial"/>
          <w:sz w:val="20"/>
          <w:szCs w:val="20"/>
        </w:rPr>
      </w:pPr>
      <w:r w:rsidRPr="00543ADA">
        <w:rPr>
          <w:rFonts w:ascii="Arial" w:hAnsi="Arial" w:cs="Arial"/>
          <w:sz w:val="20"/>
          <w:szCs w:val="20"/>
        </w:rPr>
        <w:t xml:space="preserve">Приложение № </w:t>
      </w:r>
      <w:r>
        <w:rPr>
          <w:rFonts w:ascii="Arial" w:hAnsi="Arial" w:cs="Arial"/>
          <w:sz w:val="20"/>
          <w:szCs w:val="20"/>
        </w:rPr>
        <w:t>4</w:t>
      </w:r>
    </w:p>
    <w:p w:rsidR="007B752B" w:rsidRPr="00543ADA" w:rsidRDefault="007B752B" w:rsidP="007B752B">
      <w:pPr>
        <w:jc w:val="right"/>
        <w:rPr>
          <w:rFonts w:ascii="Arial" w:hAnsi="Arial" w:cs="Arial"/>
          <w:sz w:val="20"/>
          <w:szCs w:val="20"/>
        </w:rPr>
      </w:pPr>
      <w:r w:rsidRPr="00543ADA">
        <w:rPr>
          <w:rFonts w:ascii="Arial" w:hAnsi="Arial" w:cs="Arial"/>
          <w:sz w:val="20"/>
          <w:szCs w:val="20"/>
        </w:rPr>
        <w:t xml:space="preserve">к  муниципальной программе «Развитие и поддержка </w:t>
      </w:r>
    </w:p>
    <w:p w:rsidR="007B752B" w:rsidRPr="00543ADA" w:rsidRDefault="007B752B" w:rsidP="007B752B">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7B752B" w:rsidRPr="00543ADA" w:rsidRDefault="007B752B" w:rsidP="007B752B">
      <w:pPr>
        <w:jc w:val="right"/>
        <w:rPr>
          <w:rFonts w:ascii="Arial" w:hAnsi="Arial" w:cs="Arial"/>
          <w:sz w:val="20"/>
          <w:szCs w:val="20"/>
        </w:rPr>
      </w:pPr>
      <w:r w:rsidRPr="00543ADA">
        <w:rPr>
          <w:rFonts w:ascii="Arial" w:hAnsi="Arial" w:cs="Arial"/>
          <w:sz w:val="20"/>
          <w:szCs w:val="20"/>
        </w:rPr>
        <w:t xml:space="preserve">Шушенского района» </w:t>
      </w:r>
    </w:p>
    <w:p w:rsidR="007B752B" w:rsidRPr="00543ADA" w:rsidRDefault="007B752B" w:rsidP="007B752B">
      <w:pPr>
        <w:jc w:val="center"/>
        <w:rPr>
          <w:rFonts w:ascii="Arial" w:hAnsi="Arial" w:cs="Arial"/>
        </w:rPr>
      </w:pPr>
    </w:p>
    <w:p w:rsidR="007B752B" w:rsidRPr="00EB33D3" w:rsidRDefault="007B752B" w:rsidP="007B752B">
      <w:pPr>
        <w:jc w:val="center"/>
        <w:rPr>
          <w:rFonts w:ascii="Arial" w:hAnsi="Arial" w:cs="Arial"/>
        </w:rPr>
      </w:pPr>
      <w:r w:rsidRPr="00EB33D3">
        <w:rPr>
          <w:rFonts w:ascii="Arial" w:hAnsi="Arial" w:cs="Arial"/>
        </w:rPr>
        <w:t>Информация о ресурсном обеспечении и прогнозной оценке расходов на реализацию целей муниципальной программы Шушенского района с учетом источников финансирования, в том числе по уровням бюджетной системы</w:t>
      </w:r>
    </w:p>
    <w:tbl>
      <w:tblPr>
        <w:tblW w:w="15009" w:type="dxa"/>
        <w:tblInd w:w="93" w:type="dxa"/>
        <w:tblLook w:val="04A0" w:firstRow="1" w:lastRow="0" w:firstColumn="1" w:lastColumn="0" w:noHBand="0" w:noVBand="1"/>
      </w:tblPr>
      <w:tblGrid>
        <w:gridCol w:w="2000"/>
        <w:gridCol w:w="3118"/>
        <w:gridCol w:w="3828"/>
        <w:gridCol w:w="1718"/>
        <w:gridCol w:w="1368"/>
        <w:gridCol w:w="1417"/>
        <w:gridCol w:w="1560"/>
      </w:tblGrid>
      <w:tr w:rsidR="007B752B" w:rsidRPr="00543ADA" w:rsidTr="005E11CC">
        <w:trPr>
          <w:trHeight w:val="370"/>
        </w:trPr>
        <w:tc>
          <w:tcPr>
            <w:tcW w:w="2000" w:type="dxa"/>
            <w:vMerge w:val="restart"/>
            <w:tcBorders>
              <w:top w:val="single" w:sz="4" w:space="0" w:color="auto"/>
              <w:left w:val="single" w:sz="4" w:space="0" w:color="auto"/>
              <w:right w:val="single" w:sz="4" w:space="0" w:color="auto"/>
            </w:tcBorders>
            <w:vAlign w:val="center"/>
          </w:tcPr>
          <w:p w:rsidR="007B752B" w:rsidRPr="00561E27" w:rsidRDefault="007B752B" w:rsidP="005857C2">
            <w:pPr>
              <w:jc w:val="center"/>
              <w:rPr>
                <w:rFonts w:ascii="Arial" w:hAnsi="Arial" w:cs="Arial"/>
                <w:sz w:val="20"/>
                <w:szCs w:val="20"/>
              </w:rPr>
            </w:pPr>
            <w:r w:rsidRPr="00561E27">
              <w:rPr>
                <w:rFonts w:ascii="Arial" w:hAnsi="Arial" w:cs="Arial"/>
                <w:sz w:val="20"/>
                <w:szCs w:val="20"/>
              </w:rPr>
              <w:t>Статус</w:t>
            </w:r>
          </w:p>
        </w:tc>
        <w:tc>
          <w:tcPr>
            <w:tcW w:w="3118" w:type="dxa"/>
            <w:vMerge w:val="restart"/>
            <w:tcBorders>
              <w:top w:val="single" w:sz="4" w:space="0" w:color="auto"/>
              <w:left w:val="single" w:sz="4" w:space="0" w:color="auto"/>
              <w:right w:val="single" w:sz="4" w:space="0" w:color="auto"/>
            </w:tcBorders>
            <w:vAlign w:val="center"/>
          </w:tcPr>
          <w:p w:rsidR="007B752B" w:rsidRPr="00561E27" w:rsidRDefault="007B752B" w:rsidP="005857C2">
            <w:pPr>
              <w:jc w:val="center"/>
              <w:rPr>
                <w:rFonts w:ascii="Arial" w:hAnsi="Arial" w:cs="Arial"/>
                <w:sz w:val="20"/>
                <w:szCs w:val="20"/>
              </w:rPr>
            </w:pPr>
            <w:r w:rsidRPr="00561E27">
              <w:rPr>
                <w:rFonts w:ascii="Arial" w:hAnsi="Arial" w:cs="Arial"/>
                <w:sz w:val="20"/>
                <w:szCs w:val="20"/>
              </w:rPr>
              <w:t>Наименование муниципальной программы</w:t>
            </w:r>
            <w:r w:rsidR="00561E27" w:rsidRPr="00561E27">
              <w:rPr>
                <w:rFonts w:ascii="Arial" w:hAnsi="Arial" w:cs="Arial"/>
                <w:sz w:val="20"/>
                <w:szCs w:val="20"/>
              </w:rPr>
              <w:t>, подпрограммы муниципальной программы</w:t>
            </w:r>
          </w:p>
        </w:tc>
        <w:tc>
          <w:tcPr>
            <w:tcW w:w="3828" w:type="dxa"/>
            <w:vMerge w:val="restart"/>
            <w:tcBorders>
              <w:top w:val="single" w:sz="4" w:space="0" w:color="auto"/>
              <w:left w:val="single" w:sz="4" w:space="0" w:color="auto"/>
              <w:right w:val="single" w:sz="4" w:space="0" w:color="auto"/>
            </w:tcBorders>
            <w:vAlign w:val="center"/>
          </w:tcPr>
          <w:p w:rsidR="007B752B" w:rsidRPr="00561E27" w:rsidRDefault="007B752B" w:rsidP="005857C2">
            <w:pPr>
              <w:jc w:val="center"/>
              <w:rPr>
                <w:rFonts w:ascii="Arial" w:hAnsi="Arial" w:cs="Arial"/>
                <w:sz w:val="20"/>
                <w:szCs w:val="20"/>
              </w:rPr>
            </w:pPr>
            <w:r w:rsidRPr="00561E27">
              <w:rPr>
                <w:rFonts w:ascii="Arial" w:hAnsi="Arial" w:cs="Arial"/>
                <w:sz w:val="20"/>
                <w:szCs w:val="20"/>
              </w:rPr>
              <w:t>Ответственный исполнитель, соисполнители</w:t>
            </w:r>
          </w:p>
        </w:tc>
        <w:tc>
          <w:tcPr>
            <w:tcW w:w="6063" w:type="dxa"/>
            <w:gridSpan w:val="4"/>
            <w:tcBorders>
              <w:top w:val="single" w:sz="4" w:space="0" w:color="auto"/>
              <w:left w:val="single" w:sz="4" w:space="0" w:color="auto"/>
              <w:right w:val="single" w:sz="4" w:space="0" w:color="auto"/>
            </w:tcBorders>
          </w:tcPr>
          <w:p w:rsidR="007B752B" w:rsidRPr="00561E27" w:rsidRDefault="007B752B" w:rsidP="005857C2">
            <w:pPr>
              <w:jc w:val="center"/>
              <w:rPr>
                <w:rFonts w:ascii="Arial" w:hAnsi="Arial" w:cs="Arial"/>
                <w:sz w:val="20"/>
                <w:szCs w:val="20"/>
              </w:rPr>
            </w:pPr>
            <w:r w:rsidRPr="00561E27">
              <w:rPr>
                <w:rFonts w:ascii="Arial" w:hAnsi="Arial" w:cs="Arial"/>
                <w:sz w:val="20"/>
                <w:szCs w:val="20"/>
              </w:rPr>
              <w:t>Оценка расходов (тыс. руб., годы)</w:t>
            </w:r>
          </w:p>
        </w:tc>
      </w:tr>
      <w:tr w:rsidR="005E11CC" w:rsidRPr="00543ADA" w:rsidTr="00D43AB2">
        <w:trPr>
          <w:trHeight w:val="794"/>
        </w:trPr>
        <w:tc>
          <w:tcPr>
            <w:tcW w:w="2000" w:type="dxa"/>
            <w:vMerge/>
            <w:tcBorders>
              <w:left w:val="single" w:sz="4" w:space="0" w:color="auto"/>
              <w:bottom w:val="single" w:sz="4" w:space="0" w:color="auto"/>
              <w:right w:val="single" w:sz="4" w:space="0" w:color="auto"/>
            </w:tcBorders>
            <w:vAlign w:val="center"/>
          </w:tcPr>
          <w:p w:rsidR="005E11CC" w:rsidRPr="00561E27" w:rsidRDefault="005E11CC" w:rsidP="005857C2">
            <w:pPr>
              <w:rPr>
                <w:rFonts w:ascii="Arial" w:hAnsi="Arial" w:cs="Arial"/>
                <w:sz w:val="20"/>
                <w:szCs w:val="20"/>
              </w:rPr>
            </w:pPr>
          </w:p>
        </w:tc>
        <w:tc>
          <w:tcPr>
            <w:tcW w:w="3118" w:type="dxa"/>
            <w:vMerge/>
            <w:tcBorders>
              <w:left w:val="single" w:sz="4" w:space="0" w:color="auto"/>
              <w:bottom w:val="single" w:sz="4" w:space="0" w:color="auto"/>
              <w:right w:val="single" w:sz="4" w:space="0" w:color="auto"/>
            </w:tcBorders>
            <w:vAlign w:val="center"/>
          </w:tcPr>
          <w:p w:rsidR="005E11CC" w:rsidRPr="00561E27" w:rsidRDefault="005E11CC" w:rsidP="005857C2">
            <w:pPr>
              <w:rPr>
                <w:rFonts w:ascii="Arial" w:hAnsi="Arial" w:cs="Arial"/>
                <w:sz w:val="20"/>
                <w:szCs w:val="20"/>
              </w:rPr>
            </w:pPr>
          </w:p>
        </w:tc>
        <w:tc>
          <w:tcPr>
            <w:tcW w:w="3828" w:type="dxa"/>
            <w:vMerge/>
            <w:tcBorders>
              <w:left w:val="single" w:sz="4" w:space="0" w:color="auto"/>
              <w:bottom w:val="single" w:sz="4" w:space="0" w:color="auto"/>
              <w:right w:val="single" w:sz="4" w:space="0" w:color="auto"/>
            </w:tcBorders>
            <w:vAlign w:val="center"/>
          </w:tcPr>
          <w:p w:rsidR="005E11CC" w:rsidRPr="00561E27" w:rsidRDefault="005E11CC" w:rsidP="005857C2">
            <w:pPr>
              <w:rPr>
                <w:rFonts w:ascii="Arial" w:hAnsi="Arial" w:cs="Arial"/>
                <w:sz w:val="20"/>
                <w:szCs w:val="20"/>
              </w:rPr>
            </w:pPr>
          </w:p>
        </w:tc>
        <w:tc>
          <w:tcPr>
            <w:tcW w:w="1718" w:type="dxa"/>
            <w:tcBorders>
              <w:top w:val="single" w:sz="4" w:space="0" w:color="auto"/>
              <w:left w:val="single" w:sz="4" w:space="0" w:color="auto"/>
              <w:bottom w:val="single" w:sz="4" w:space="0" w:color="auto"/>
              <w:right w:val="single" w:sz="4" w:space="0" w:color="auto"/>
            </w:tcBorders>
          </w:tcPr>
          <w:p w:rsidR="005E11CC" w:rsidRPr="00561E27" w:rsidRDefault="005E11CC" w:rsidP="005857C2">
            <w:pPr>
              <w:jc w:val="center"/>
              <w:rPr>
                <w:rFonts w:ascii="Arial" w:hAnsi="Arial" w:cs="Arial"/>
                <w:sz w:val="20"/>
                <w:szCs w:val="20"/>
              </w:rPr>
            </w:pPr>
            <w:r w:rsidRPr="00561E27">
              <w:rPr>
                <w:rFonts w:ascii="Arial" w:hAnsi="Arial" w:cs="Arial"/>
                <w:sz w:val="20"/>
                <w:szCs w:val="20"/>
              </w:rPr>
              <w:t>очередной</w:t>
            </w:r>
          </w:p>
          <w:p w:rsidR="005E11CC" w:rsidRPr="00561E27" w:rsidRDefault="005E11CC" w:rsidP="005857C2">
            <w:pPr>
              <w:jc w:val="center"/>
              <w:rPr>
                <w:rFonts w:ascii="Arial" w:hAnsi="Arial" w:cs="Arial"/>
                <w:sz w:val="20"/>
                <w:szCs w:val="20"/>
              </w:rPr>
            </w:pPr>
            <w:r w:rsidRPr="00561E27">
              <w:rPr>
                <w:rFonts w:ascii="Arial" w:hAnsi="Arial" w:cs="Arial"/>
                <w:sz w:val="20"/>
                <w:szCs w:val="20"/>
              </w:rPr>
              <w:t>финансовый</w:t>
            </w:r>
          </w:p>
          <w:p w:rsidR="005E11CC" w:rsidRPr="00561E27" w:rsidRDefault="005E11CC" w:rsidP="005857C2">
            <w:pPr>
              <w:jc w:val="center"/>
              <w:rPr>
                <w:rFonts w:ascii="Arial" w:hAnsi="Arial" w:cs="Arial"/>
                <w:sz w:val="20"/>
                <w:szCs w:val="20"/>
              </w:rPr>
            </w:pPr>
            <w:r w:rsidRPr="00561E27">
              <w:rPr>
                <w:rFonts w:ascii="Arial" w:hAnsi="Arial" w:cs="Arial"/>
                <w:sz w:val="20"/>
                <w:szCs w:val="20"/>
              </w:rPr>
              <w:t>год</w:t>
            </w:r>
          </w:p>
        </w:tc>
        <w:tc>
          <w:tcPr>
            <w:tcW w:w="1368" w:type="dxa"/>
            <w:tcBorders>
              <w:top w:val="single" w:sz="4" w:space="0" w:color="auto"/>
              <w:left w:val="nil"/>
              <w:bottom w:val="single" w:sz="4" w:space="0" w:color="auto"/>
              <w:right w:val="single" w:sz="4" w:space="0" w:color="auto"/>
            </w:tcBorders>
          </w:tcPr>
          <w:p w:rsidR="005E11CC" w:rsidRPr="00561E27" w:rsidRDefault="005E11CC" w:rsidP="005857C2">
            <w:pPr>
              <w:jc w:val="center"/>
              <w:rPr>
                <w:rFonts w:ascii="Arial" w:hAnsi="Arial" w:cs="Arial"/>
                <w:sz w:val="20"/>
                <w:szCs w:val="20"/>
              </w:rPr>
            </w:pPr>
            <w:r w:rsidRPr="00561E27">
              <w:rPr>
                <w:rFonts w:ascii="Arial" w:hAnsi="Arial" w:cs="Arial"/>
                <w:sz w:val="20"/>
                <w:szCs w:val="20"/>
              </w:rPr>
              <w:t>первый год планового периода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E11CC" w:rsidRPr="00561E27" w:rsidRDefault="005E11CC" w:rsidP="005857C2">
            <w:pPr>
              <w:jc w:val="center"/>
              <w:rPr>
                <w:rFonts w:ascii="Arial" w:hAnsi="Arial" w:cs="Arial"/>
                <w:sz w:val="20"/>
                <w:szCs w:val="20"/>
              </w:rPr>
            </w:pPr>
            <w:r w:rsidRPr="00561E27">
              <w:rPr>
                <w:rFonts w:ascii="Arial" w:hAnsi="Arial" w:cs="Arial"/>
                <w:sz w:val="20"/>
                <w:szCs w:val="20"/>
              </w:rPr>
              <w:t>второй год планового периода</w:t>
            </w:r>
          </w:p>
        </w:tc>
        <w:tc>
          <w:tcPr>
            <w:tcW w:w="1560" w:type="dxa"/>
            <w:tcBorders>
              <w:top w:val="single" w:sz="4" w:space="0" w:color="auto"/>
              <w:left w:val="nil"/>
              <w:bottom w:val="single" w:sz="4" w:space="0" w:color="auto"/>
              <w:right w:val="single" w:sz="4" w:space="0" w:color="auto"/>
            </w:tcBorders>
            <w:shd w:val="clear" w:color="auto" w:fill="auto"/>
          </w:tcPr>
          <w:p w:rsidR="005E11CC" w:rsidRPr="00561E27" w:rsidRDefault="005E11CC" w:rsidP="005857C2">
            <w:pPr>
              <w:jc w:val="center"/>
              <w:rPr>
                <w:rFonts w:ascii="Arial" w:hAnsi="Arial" w:cs="Arial"/>
                <w:sz w:val="20"/>
                <w:szCs w:val="20"/>
              </w:rPr>
            </w:pPr>
            <w:r w:rsidRPr="00561E27">
              <w:rPr>
                <w:rFonts w:ascii="Arial" w:hAnsi="Arial" w:cs="Arial"/>
                <w:sz w:val="20"/>
                <w:szCs w:val="20"/>
              </w:rPr>
              <w:t>Итого на период</w:t>
            </w:r>
          </w:p>
        </w:tc>
      </w:tr>
      <w:tr w:rsidR="005E11CC" w:rsidRPr="00543ADA" w:rsidTr="005E11CC">
        <w:trPr>
          <w:trHeight w:val="315"/>
        </w:trPr>
        <w:tc>
          <w:tcPr>
            <w:tcW w:w="2000" w:type="dxa"/>
            <w:vMerge w:val="restart"/>
            <w:tcBorders>
              <w:top w:val="nil"/>
              <w:left w:val="single" w:sz="4" w:space="0" w:color="auto"/>
              <w:right w:val="single" w:sz="4" w:space="0" w:color="auto"/>
            </w:tcBorders>
            <w:shd w:val="clear" w:color="auto" w:fill="auto"/>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Муниципальная программа</w:t>
            </w:r>
          </w:p>
        </w:tc>
        <w:tc>
          <w:tcPr>
            <w:tcW w:w="3118" w:type="dxa"/>
            <w:vMerge w:val="restart"/>
            <w:tcBorders>
              <w:top w:val="nil"/>
              <w:left w:val="single" w:sz="4" w:space="0" w:color="auto"/>
              <w:right w:val="single" w:sz="4" w:space="0" w:color="auto"/>
            </w:tcBorders>
            <w:shd w:val="clear" w:color="auto" w:fill="auto"/>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Развитие и поддержка</w:t>
            </w:r>
          </w:p>
          <w:p w:rsidR="005E11CC" w:rsidRPr="00D43AB2" w:rsidRDefault="005E11CC" w:rsidP="005857C2">
            <w:pPr>
              <w:jc w:val="center"/>
              <w:rPr>
                <w:rFonts w:ascii="Arial" w:hAnsi="Arial" w:cs="Arial"/>
                <w:sz w:val="20"/>
                <w:szCs w:val="20"/>
              </w:rPr>
            </w:pPr>
            <w:r w:rsidRPr="00D43AB2">
              <w:rPr>
                <w:rFonts w:ascii="Arial" w:hAnsi="Arial" w:cs="Arial"/>
                <w:sz w:val="20"/>
                <w:szCs w:val="20"/>
              </w:rPr>
              <w:t>социально ориентированных некоммерческих организаций</w:t>
            </w:r>
          </w:p>
          <w:p w:rsidR="005E11CC" w:rsidRPr="00D43AB2" w:rsidRDefault="005E11CC" w:rsidP="005857C2">
            <w:pPr>
              <w:jc w:val="center"/>
              <w:rPr>
                <w:rFonts w:ascii="Arial" w:hAnsi="Arial" w:cs="Arial"/>
                <w:sz w:val="20"/>
                <w:szCs w:val="20"/>
              </w:rPr>
            </w:pPr>
            <w:r w:rsidRPr="00D43AB2">
              <w:rPr>
                <w:rFonts w:ascii="Arial" w:hAnsi="Arial" w:cs="Arial"/>
                <w:sz w:val="20"/>
                <w:szCs w:val="20"/>
              </w:rPr>
              <w:t>Шушенского района</w:t>
            </w:r>
          </w:p>
        </w:tc>
        <w:tc>
          <w:tcPr>
            <w:tcW w:w="3828" w:type="dxa"/>
            <w:tcBorders>
              <w:top w:val="nil"/>
              <w:left w:val="nil"/>
              <w:bottom w:val="single" w:sz="4" w:space="0" w:color="auto"/>
              <w:right w:val="single" w:sz="4" w:space="0" w:color="auto"/>
            </w:tcBorders>
            <w:shd w:val="clear" w:color="auto" w:fill="auto"/>
            <w:vAlign w:val="center"/>
          </w:tcPr>
          <w:p w:rsidR="005E11CC" w:rsidRPr="00D43AB2" w:rsidRDefault="00D43AB2" w:rsidP="005857C2">
            <w:pPr>
              <w:jc w:val="center"/>
              <w:rPr>
                <w:rFonts w:ascii="Arial" w:hAnsi="Arial" w:cs="Arial"/>
                <w:sz w:val="20"/>
                <w:szCs w:val="20"/>
              </w:rPr>
            </w:pPr>
            <w:r>
              <w:rPr>
                <w:rFonts w:ascii="Arial" w:hAnsi="Arial" w:cs="Arial"/>
                <w:sz w:val="20"/>
                <w:szCs w:val="20"/>
              </w:rPr>
              <w:t>Всего</w:t>
            </w:r>
          </w:p>
        </w:tc>
        <w:tc>
          <w:tcPr>
            <w:tcW w:w="1718" w:type="dxa"/>
            <w:tcBorders>
              <w:top w:val="nil"/>
              <w:left w:val="single" w:sz="4" w:space="0" w:color="auto"/>
              <w:bottom w:val="single" w:sz="4" w:space="0" w:color="auto"/>
              <w:right w:val="single" w:sz="4" w:space="0" w:color="auto"/>
            </w:tcBorders>
            <w:vAlign w:val="bottom"/>
          </w:tcPr>
          <w:p w:rsidR="005E11CC" w:rsidRPr="00D43AB2" w:rsidRDefault="005E11CC" w:rsidP="005857C2">
            <w:pPr>
              <w:jc w:val="center"/>
              <w:rPr>
                <w:rFonts w:ascii="Arial" w:hAnsi="Arial" w:cs="Arial"/>
                <w:sz w:val="20"/>
                <w:szCs w:val="20"/>
              </w:rPr>
            </w:pPr>
            <w:r w:rsidRPr="00D43AB2">
              <w:rPr>
                <w:rFonts w:ascii="Arial" w:hAnsi="Arial" w:cs="Arial"/>
                <w:sz w:val="20"/>
                <w:szCs w:val="20"/>
              </w:rPr>
              <w:t>60,000</w:t>
            </w:r>
          </w:p>
        </w:tc>
        <w:tc>
          <w:tcPr>
            <w:tcW w:w="1368" w:type="dxa"/>
            <w:tcBorders>
              <w:top w:val="nil"/>
              <w:left w:val="nil"/>
              <w:bottom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60,000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60,000</w:t>
            </w:r>
          </w:p>
        </w:tc>
        <w:tc>
          <w:tcPr>
            <w:tcW w:w="1560" w:type="dxa"/>
            <w:tcBorders>
              <w:top w:val="nil"/>
              <w:left w:val="nil"/>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r w:rsidRPr="00D43AB2">
              <w:rPr>
                <w:rFonts w:ascii="Arial" w:hAnsi="Arial" w:cs="Arial"/>
                <w:sz w:val="20"/>
                <w:szCs w:val="20"/>
              </w:rPr>
              <w:t>180,000</w:t>
            </w:r>
          </w:p>
        </w:tc>
      </w:tr>
      <w:tr w:rsidR="005E11CC" w:rsidRPr="00543ADA" w:rsidTr="005E11CC">
        <w:trPr>
          <w:trHeight w:val="300"/>
        </w:trPr>
        <w:tc>
          <w:tcPr>
            <w:tcW w:w="2000"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vAlign w:val="center"/>
          </w:tcPr>
          <w:p w:rsidR="005E11CC" w:rsidRPr="00D43AB2" w:rsidRDefault="005E11CC" w:rsidP="005857C2">
            <w:pPr>
              <w:rPr>
                <w:rFonts w:ascii="Arial" w:hAnsi="Arial" w:cs="Arial"/>
                <w:sz w:val="20"/>
                <w:szCs w:val="20"/>
              </w:rPr>
            </w:pPr>
            <w:r w:rsidRPr="00D43AB2">
              <w:rPr>
                <w:rFonts w:ascii="Arial" w:hAnsi="Arial" w:cs="Arial"/>
                <w:sz w:val="20"/>
                <w:szCs w:val="20"/>
              </w:rPr>
              <w:t xml:space="preserve">в том числе:             </w:t>
            </w:r>
          </w:p>
        </w:tc>
        <w:tc>
          <w:tcPr>
            <w:tcW w:w="1718" w:type="dxa"/>
            <w:tcBorders>
              <w:top w:val="nil"/>
              <w:left w:val="single" w:sz="4" w:space="0" w:color="auto"/>
              <w:bottom w:val="single" w:sz="4" w:space="0" w:color="auto"/>
              <w:right w:val="single" w:sz="4" w:space="0" w:color="auto"/>
            </w:tcBorders>
            <w:vAlign w:val="bottom"/>
          </w:tcPr>
          <w:p w:rsidR="005E11CC" w:rsidRPr="00D43AB2" w:rsidRDefault="005E11CC" w:rsidP="005857C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E11CC" w:rsidRPr="00D43AB2" w:rsidRDefault="005E11CC" w:rsidP="005857C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r>
      <w:tr w:rsidR="005E11CC" w:rsidRPr="00543ADA" w:rsidTr="005E11CC">
        <w:trPr>
          <w:trHeight w:val="300"/>
        </w:trPr>
        <w:tc>
          <w:tcPr>
            <w:tcW w:w="2000"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E11CC" w:rsidRPr="00D43AB2" w:rsidRDefault="005E11CC" w:rsidP="005857C2">
            <w:pPr>
              <w:rPr>
                <w:rFonts w:ascii="Arial" w:hAnsi="Arial" w:cs="Arial"/>
                <w:sz w:val="20"/>
                <w:szCs w:val="20"/>
              </w:rPr>
            </w:pPr>
            <w:r w:rsidRPr="00D43AB2">
              <w:rPr>
                <w:rFonts w:ascii="Arial" w:hAnsi="Arial" w:cs="Arial"/>
                <w:sz w:val="20"/>
                <w:szCs w:val="20"/>
              </w:rPr>
              <w:t xml:space="preserve">федеральный бюджет (*)   </w:t>
            </w:r>
          </w:p>
        </w:tc>
        <w:tc>
          <w:tcPr>
            <w:tcW w:w="1718" w:type="dxa"/>
            <w:tcBorders>
              <w:top w:val="nil"/>
              <w:left w:val="single" w:sz="4" w:space="0" w:color="auto"/>
              <w:bottom w:val="single" w:sz="4" w:space="0" w:color="auto"/>
              <w:right w:val="single" w:sz="4" w:space="0" w:color="auto"/>
            </w:tcBorders>
            <w:vAlign w:val="bottom"/>
          </w:tcPr>
          <w:p w:rsidR="005E11CC" w:rsidRPr="00D43AB2" w:rsidRDefault="005E11CC" w:rsidP="005857C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E11CC" w:rsidRPr="00D43AB2" w:rsidRDefault="005E11CC" w:rsidP="005857C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r>
      <w:tr w:rsidR="005E11CC" w:rsidRPr="00543ADA" w:rsidTr="005E11CC">
        <w:trPr>
          <w:trHeight w:val="300"/>
        </w:trPr>
        <w:tc>
          <w:tcPr>
            <w:tcW w:w="2000"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E11CC" w:rsidRPr="00D43AB2" w:rsidRDefault="005E11CC" w:rsidP="005857C2">
            <w:pPr>
              <w:rPr>
                <w:rFonts w:ascii="Arial" w:hAnsi="Arial" w:cs="Arial"/>
                <w:sz w:val="20"/>
                <w:szCs w:val="20"/>
              </w:rPr>
            </w:pPr>
            <w:r w:rsidRPr="00D43AB2">
              <w:rPr>
                <w:rFonts w:ascii="Arial" w:hAnsi="Arial" w:cs="Arial"/>
                <w:sz w:val="20"/>
                <w:szCs w:val="20"/>
              </w:rPr>
              <w:t xml:space="preserve">краевой бюджет           </w:t>
            </w:r>
          </w:p>
        </w:tc>
        <w:tc>
          <w:tcPr>
            <w:tcW w:w="1718" w:type="dxa"/>
            <w:tcBorders>
              <w:top w:val="nil"/>
              <w:left w:val="single" w:sz="4" w:space="0" w:color="auto"/>
              <w:bottom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0,000</w:t>
            </w:r>
          </w:p>
        </w:tc>
        <w:tc>
          <w:tcPr>
            <w:tcW w:w="1368" w:type="dxa"/>
            <w:tcBorders>
              <w:top w:val="nil"/>
              <w:left w:val="nil"/>
              <w:bottom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0,000</w:t>
            </w:r>
          </w:p>
        </w:tc>
        <w:tc>
          <w:tcPr>
            <w:tcW w:w="1560" w:type="dxa"/>
            <w:tcBorders>
              <w:top w:val="nil"/>
              <w:left w:val="nil"/>
              <w:bottom w:val="single" w:sz="4" w:space="0" w:color="auto"/>
              <w:right w:val="single" w:sz="4" w:space="0" w:color="auto"/>
            </w:tcBorders>
            <w:shd w:val="clear" w:color="auto" w:fill="auto"/>
            <w:noWrap/>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0,000</w:t>
            </w:r>
          </w:p>
        </w:tc>
      </w:tr>
      <w:tr w:rsidR="005E11CC" w:rsidRPr="00543ADA" w:rsidTr="005E11CC">
        <w:trPr>
          <w:trHeight w:val="300"/>
        </w:trPr>
        <w:tc>
          <w:tcPr>
            <w:tcW w:w="2000"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E11CC" w:rsidRPr="00D43AB2" w:rsidRDefault="005E11CC" w:rsidP="005857C2">
            <w:pPr>
              <w:rPr>
                <w:rFonts w:ascii="Arial" w:hAnsi="Arial" w:cs="Arial"/>
                <w:sz w:val="20"/>
                <w:szCs w:val="20"/>
              </w:rPr>
            </w:pPr>
            <w:r w:rsidRPr="00D43AB2">
              <w:rPr>
                <w:rFonts w:ascii="Arial" w:hAnsi="Arial" w:cs="Arial"/>
                <w:sz w:val="20"/>
                <w:szCs w:val="20"/>
              </w:rPr>
              <w:t>районный бюджет</w:t>
            </w:r>
          </w:p>
        </w:tc>
        <w:tc>
          <w:tcPr>
            <w:tcW w:w="1718" w:type="dxa"/>
            <w:tcBorders>
              <w:top w:val="nil"/>
              <w:left w:val="single" w:sz="4" w:space="0" w:color="auto"/>
              <w:bottom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60,000</w:t>
            </w:r>
          </w:p>
        </w:tc>
        <w:tc>
          <w:tcPr>
            <w:tcW w:w="1368" w:type="dxa"/>
            <w:tcBorders>
              <w:top w:val="nil"/>
              <w:left w:val="nil"/>
              <w:bottom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60,000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60,000</w:t>
            </w:r>
          </w:p>
        </w:tc>
        <w:tc>
          <w:tcPr>
            <w:tcW w:w="1560" w:type="dxa"/>
            <w:tcBorders>
              <w:top w:val="nil"/>
              <w:left w:val="nil"/>
              <w:bottom w:val="single" w:sz="4" w:space="0" w:color="auto"/>
              <w:right w:val="single" w:sz="4" w:space="0" w:color="auto"/>
            </w:tcBorders>
            <w:shd w:val="clear" w:color="auto" w:fill="auto"/>
            <w:noWrap/>
            <w:vAlign w:val="center"/>
          </w:tcPr>
          <w:p w:rsidR="005E11CC" w:rsidRPr="00D43AB2" w:rsidRDefault="005E11CC" w:rsidP="005857C2">
            <w:pPr>
              <w:jc w:val="center"/>
              <w:rPr>
                <w:rFonts w:ascii="Arial" w:hAnsi="Arial" w:cs="Arial"/>
                <w:sz w:val="20"/>
                <w:szCs w:val="20"/>
              </w:rPr>
            </w:pPr>
            <w:r w:rsidRPr="00D43AB2">
              <w:rPr>
                <w:rFonts w:ascii="Arial" w:hAnsi="Arial" w:cs="Arial"/>
                <w:sz w:val="20"/>
                <w:szCs w:val="20"/>
              </w:rPr>
              <w:t>180,000</w:t>
            </w:r>
          </w:p>
        </w:tc>
      </w:tr>
      <w:tr w:rsidR="005E11CC" w:rsidRPr="00543ADA" w:rsidTr="005E11CC">
        <w:trPr>
          <w:trHeight w:val="300"/>
        </w:trPr>
        <w:tc>
          <w:tcPr>
            <w:tcW w:w="2000"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E11CC" w:rsidRPr="00D43AB2" w:rsidRDefault="005E11CC" w:rsidP="005857C2">
            <w:pPr>
              <w:rPr>
                <w:rFonts w:ascii="Arial" w:hAnsi="Arial" w:cs="Arial"/>
                <w:sz w:val="20"/>
                <w:szCs w:val="20"/>
              </w:rPr>
            </w:pPr>
            <w:r w:rsidRPr="00D43AB2">
              <w:rPr>
                <w:rFonts w:ascii="Arial" w:hAnsi="Arial" w:cs="Arial"/>
                <w:sz w:val="20"/>
                <w:szCs w:val="20"/>
              </w:rPr>
              <w:t xml:space="preserve">бюджеты  поселений    </w:t>
            </w:r>
          </w:p>
        </w:tc>
        <w:tc>
          <w:tcPr>
            <w:tcW w:w="1718" w:type="dxa"/>
            <w:tcBorders>
              <w:top w:val="nil"/>
              <w:left w:val="single" w:sz="4" w:space="0" w:color="auto"/>
              <w:bottom w:val="single" w:sz="4" w:space="0" w:color="auto"/>
              <w:right w:val="single" w:sz="4" w:space="0" w:color="auto"/>
            </w:tcBorders>
            <w:vAlign w:val="bottom"/>
          </w:tcPr>
          <w:p w:rsidR="005E11CC" w:rsidRPr="00D43AB2" w:rsidRDefault="005E11CC" w:rsidP="005857C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E11CC" w:rsidRPr="00D43AB2" w:rsidRDefault="005E11CC" w:rsidP="005857C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r>
      <w:tr w:rsidR="005E11CC" w:rsidRPr="00543ADA" w:rsidTr="005E11CC">
        <w:trPr>
          <w:trHeight w:val="300"/>
        </w:trPr>
        <w:tc>
          <w:tcPr>
            <w:tcW w:w="2000"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E11CC" w:rsidRPr="00D43AB2" w:rsidRDefault="005E11CC" w:rsidP="005857C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E11CC" w:rsidRPr="00D43AB2" w:rsidRDefault="005E11CC" w:rsidP="005857C2">
            <w:pPr>
              <w:rPr>
                <w:rFonts w:ascii="Arial" w:hAnsi="Arial" w:cs="Arial"/>
                <w:sz w:val="20"/>
                <w:szCs w:val="20"/>
              </w:rPr>
            </w:pPr>
            <w:r w:rsidRPr="00D43AB2">
              <w:rPr>
                <w:rFonts w:ascii="Arial" w:hAnsi="Arial" w:cs="Arial"/>
                <w:sz w:val="20"/>
                <w:szCs w:val="20"/>
              </w:rPr>
              <w:t xml:space="preserve">внебюджетные  источники                 </w:t>
            </w:r>
          </w:p>
        </w:tc>
        <w:tc>
          <w:tcPr>
            <w:tcW w:w="1718" w:type="dxa"/>
            <w:tcBorders>
              <w:top w:val="nil"/>
              <w:left w:val="single" w:sz="4" w:space="0" w:color="auto"/>
              <w:bottom w:val="single" w:sz="4" w:space="0" w:color="auto"/>
              <w:right w:val="single" w:sz="4" w:space="0" w:color="auto"/>
            </w:tcBorders>
          </w:tcPr>
          <w:p w:rsidR="005E11CC" w:rsidRPr="00D43AB2" w:rsidRDefault="005E11CC" w:rsidP="005857C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E11CC" w:rsidRPr="00D43AB2" w:rsidRDefault="005E11CC" w:rsidP="005857C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r>
      <w:tr w:rsidR="005E11CC" w:rsidRPr="00543ADA" w:rsidTr="005E11CC">
        <w:trPr>
          <w:trHeight w:val="207"/>
        </w:trPr>
        <w:tc>
          <w:tcPr>
            <w:tcW w:w="2000" w:type="dxa"/>
            <w:vMerge/>
            <w:tcBorders>
              <w:left w:val="single" w:sz="4" w:space="0" w:color="auto"/>
              <w:bottom w:val="single" w:sz="4" w:space="0" w:color="auto"/>
              <w:right w:val="single" w:sz="4" w:space="0" w:color="auto"/>
            </w:tcBorders>
            <w:shd w:val="clear" w:color="auto" w:fill="auto"/>
          </w:tcPr>
          <w:p w:rsidR="005E11CC" w:rsidRPr="00D43AB2" w:rsidRDefault="005E11CC" w:rsidP="005857C2">
            <w:pPr>
              <w:jc w:val="center"/>
              <w:rPr>
                <w:rFonts w:ascii="Arial" w:hAnsi="Arial" w:cs="Arial"/>
                <w:sz w:val="20"/>
                <w:szCs w:val="20"/>
              </w:rPr>
            </w:pPr>
          </w:p>
        </w:tc>
        <w:tc>
          <w:tcPr>
            <w:tcW w:w="3118" w:type="dxa"/>
            <w:vMerge/>
            <w:tcBorders>
              <w:left w:val="single" w:sz="4" w:space="0" w:color="auto"/>
              <w:bottom w:val="single" w:sz="4" w:space="0" w:color="auto"/>
              <w:right w:val="single" w:sz="4" w:space="0" w:color="auto"/>
            </w:tcBorders>
            <w:shd w:val="clear" w:color="auto" w:fill="auto"/>
          </w:tcPr>
          <w:p w:rsidR="005E11CC" w:rsidRPr="00D43AB2" w:rsidRDefault="005E11CC" w:rsidP="005857C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E11CC" w:rsidRPr="00D43AB2" w:rsidRDefault="005E11CC" w:rsidP="005857C2">
            <w:pPr>
              <w:rPr>
                <w:rFonts w:ascii="Arial" w:hAnsi="Arial" w:cs="Arial"/>
                <w:sz w:val="20"/>
                <w:szCs w:val="20"/>
              </w:rPr>
            </w:pPr>
            <w:r w:rsidRPr="00D43AB2">
              <w:rPr>
                <w:rFonts w:ascii="Arial" w:hAnsi="Arial" w:cs="Arial"/>
                <w:sz w:val="20"/>
                <w:szCs w:val="20"/>
              </w:rPr>
              <w:t>юридические лица</w:t>
            </w:r>
          </w:p>
        </w:tc>
        <w:tc>
          <w:tcPr>
            <w:tcW w:w="1718" w:type="dxa"/>
            <w:tcBorders>
              <w:top w:val="nil"/>
              <w:left w:val="single" w:sz="4" w:space="0" w:color="auto"/>
              <w:bottom w:val="single" w:sz="4" w:space="0" w:color="auto"/>
              <w:right w:val="single" w:sz="4" w:space="0" w:color="auto"/>
            </w:tcBorders>
          </w:tcPr>
          <w:p w:rsidR="005E11CC" w:rsidRPr="00D43AB2" w:rsidRDefault="005E11CC" w:rsidP="005857C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E11CC" w:rsidRPr="00D43AB2" w:rsidRDefault="005E11CC" w:rsidP="005857C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E11CC" w:rsidRPr="00D43AB2" w:rsidRDefault="005E11CC" w:rsidP="005857C2">
            <w:pPr>
              <w:jc w:val="center"/>
              <w:rPr>
                <w:rFonts w:ascii="Arial" w:hAnsi="Arial" w:cs="Arial"/>
                <w:sz w:val="20"/>
                <w:szCs w:val="20"/>
              </w:rPr>
            </w:pPr>
          </w:p>
        </w:tc>
      </w:tr>
      <w:tr w:rsidR="00561E27" w:rsidRPr="00EF1E28" w:rsidTr="00B62982">
        <w:trPr>
          <w:trHeight w:val="315"/>
        </w:trPr>
        <w:tc>
          <w:tcPr>
            <w:tcW w:w="2000" w:type="dxa"/>
            <w:vMerge w:val="restart"/>
            <w:tcBorders>
              <w:top w:val="nil"/>
              <w:left w:val="single" w:sz="4" w:space="0" w:color="auto"/>
              <w:right w:val="single" w:sz="4" w:space="0" w:color="auto"/>
            </w:tcBorders>
            <w:shd w:val="clear" w:color="auto" w:fill="auto"/>
            <w:vAlign w:val="center"/>
          </w:tcPr>
          <w:p w:rsidR="00561E27" w:rsidRPr="00D43AB2" w:rsidRDefault="00561E27" w:rsidP="00561E27">
            <w:pPr>
              <w:jc w:val="center"/>
              <w:rPr>
                <w:rFonts w:ascii="Arial" w:hAnsi="Arial" w:cs="Arial"/>
                <w:sz w:val="20"/>
                <w:szCs w:val="20"/>
              </w:rPr>
            </w:pPr>
            <w:r w:rsidRPr="00D43AB2">
              <w:rPr>
                <w:rFonts w:ascii="Arial" w:hAnsi="Arial" w:cs="Arial"/>
                <w:sz w:val="20"/>
                <w:szCs w:val="20"/>
              </w:rPr>
              <w:t xml:space="preserve">Мероприятие программы </w:t>
            </w:r>
          </w:p>
        </w:tc>
        <w:tc>
          <w:tcPr>
            <w:tcW w:w="3118" w:type="dxa"/>
            <w:vMerge w:val="restart"/>
            <w:tcBorders>
              <w:top w:val="nil"/>
              <w:left w:val="single" w:sz="4" w:space="0" w:color="auto"/>
              <w:right w:val="single" w:sz="4" w:space="0" w:color="auto"/>
            </w:tcBorders>
            <w:shd w:val="clear" w:color="auto" w:fill="auto"/>
            <w:vAlign w:val="center"/>
          </w:tcPr>
          <w:p w:rsidR="00561E27" w:rsidRPr="00D43AB2" w:rsidRDefault="00D43AB2" w:rsidP="00B62982">
            <w:pPr>
              <w:jc w:val="center"/>
              <w:rPr>
                <w:rFonts w:ascii="Arial" w:hAnsi="Arial" w:cs="Arial"/>
                <w:sz w:val="20"/>
                <w:szCs w:val="20"/>
              </w:rPr>
            </w:pPr>
            <w:r w:rsidRPr="00326F95">
              <w:rPr>
                <w:rFonts w:ascii="Arial" w:hAnsi="Arial" w:cs="Arial"/>
                <w:sz w:val="20"/>
                <w:szCs w:val="20"/>
              </w:rPr>
              <w:t>«Проведение семинара для СО НКО»</w:t>
            </w:r>
          </w:p>
        </w:tc>
        <w:tc>
          <w:tcPr>
            <w:tcW w:w="3828" w:type="dxa"/>
            <w:tcBorders>
              <w:top w:val="nil"/>
              <w:left w:val="nil"/>
              <w:bottom w:val="single" w:sz="4" w:space="0" w:color="auto"/>
              <w:right w:val="single" w:sz="4" w:space="0" w:color="auto"/>
            </w:tcBorders>
            <w:shd w:val="clear" w:color="auto" w:fill="auto"/>
            <w:vAlign w:val="center"/>
          </w:tcPr>
          <w:p w:rsidR="00561E27" w:rsidRPr="00D43AB2" w:rsidRDefault="00D43AB2" w:rsidP="00B62982">
            <w:pPr>
              <w:jc w:val="center"/>
              <w:rPr>
                <w:rFonts w:ascii="Arial" w:hAnsi="Arial" w:cs="Arial"/>
                <w:sz w:val="20"/>
                <w:szCs w:val="20"/>
              </w:rPr>
            </w:pPr>
            <w:r>
              <w:rPr>
                <w:rFonts w:ascii="Arial" w:hAnsi="Arial" w:cs="Arial"/>
                <w:sz w:val="20"/>
                <w:szCs w:val="20"/>
              </w:rPr>
              <w:t>Всего</w:t>
            </w:r>
          </w:p>
        </w:tc>
        <w:tc>
          <w:tcPr>
            <w:tcW w:w="1718" w:type="dxa"/>
            <w:tcBorders>
              <w:top w:val="nil"/>
              <w:left w:val="single" w:sz="4" w:space="0" w:color="auto"/>
              <w:bottom w:val="single" w:sz="4" w:space="0" w:color="auto"/>
              <w:right w:val="single" w:sz="4" w:space="0" w:color="auto"/>
            </w:tcBorders>
            <w:vAlign w:val="bottom"/>
          </w:tcPr>
          <w:p w:rsidR="00561E27" w:rsidRPr="00D43AB2" w:rsidRDefault="00D43AB2" w:rsidP="00B62982">
            <w:pPr>
              <w:jc w:val="center"/>
              <w:rPr>
                <w:rFonts w:ascii="Arial" w:hAnsi="Arial" w:cs="Arial"/>
                <w:sz w:val="20"/>
                <w:szCs w:val="20"/>
              </w:rPr>
            </w:pPr>
            <w:r>
              <w:rPr>
                <w:rFonts w:ascii="Arial" w:hAnsi="Arial" w:cs="Arial"/>
                <w:sz w:val="20"/>
                <w:szCs w:val="20"/>
              </w:rPr>
              <w:t>3</w:t>
            </w:r>
            <w:r w:rsidR="00561E27" w:rsidRPr="00D43AB2">
              <w:rPr>
                <w:rFonts w:ascii="Arial" w:hAnsi="Arial" w:cs="Arial"/>
                <w:sz w:val="20"/>
                <w:szCs w:val="20"/>
              </w:rPr>
              <w:t>0,000</w:t>
            </w:r>
          </w:p>
        </w:tc>
        <w:tc>
          <w:tcPr>
            <w:tcW w:w="1368" w:type="dxa"/>
            <w:tcBorders>
              <w:top w:val="nil"/>
              <w:left w:val="nil"/>
              <w:bottom w:val="single" w:sz="4" w:space="0" w:color="auto"/>
              <w:right w:val="single" w:sz="4" w:space="0" w:color="auto"/>
            </w:tcBorders>
            <w:vAlign w:val="center"/>
          </w:tcPr>
          <w:p w:rsidR="00561E27" w:rsidRPr="00D43AB2" w:rsidRDefault="00D43AB2" w:rsidP="00B62982">
            <w:pPr>
              <w:jc w:val="center"/>
              <w:rPr>
                <w:rFonts w:ascii="Arial" w:hAnsi="Arial" w:cs="Arial"/>
                <w:sz w:val="20"/>
                <w:szCs w:val="20"/>
              </w:rPr>
            </w:pPr>
            <w:r>
              <w:rPr>
                <w:rFonts w:ascii="Arial" w:hAnsi="Arial" w:cs="Arial"/>
                <w:sz w:val="20"/>
                <w:szCs w:val="20"/>
              </w:rPr>
              <w:t>3</w:t>
            </w:r>
            <w:r w:rsidR="00561E27" w:rsidRPr="00D43AB2">
              <w:rPr>
                <w:rFonts w:ascii="Arial" w:hAnsi="Arial" w:cs="Arial"/>
                <w:sz w:val="20"/>
                <w:szCs w:val="20"/>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61E27" w:rsidRPr="00D43AB2" w:rsidRDefault="00D43AB2" w:rsidP="00B62982">
            <w:pPr>
              <w:jc w:val="center"/>
              <w:rPr>
                <w:rFonts w:ascii="Arial" w:hAnsi="Arial" w:cs="Arial"/>
                <w:sz w:val="20"/>
                <w:szCs w:val="20"/>
              </w:rPr>
            </w:pPr>
            <w:r>
              <w:rPr>
                <w:rFonts w:ascii="Arial" w:hAnsi="Arial" w:cs="Arial"/>
                <w:sz w:val="20"/>
                <w:szCs w:val="20"/>
              </w:rPr>
              <w:t>3</w:t>
            </w:r>
            <w:r w:rsidR="00561E27" w:rsidRPr="00D43AB2">
              <w:rPr>
                <w:rFonts w:ascii="Arial" w:hAnsi="Arial" w:cs="Arial"/>
                <w:sz w:val="20"/>
                <w:szCs w:val="20"/>
              </w:rPr>
              <w:t>0,000</w:t>
            </w:r>
          </w:p>
        </w:tc>
        <w:tc>
          <w:tcPr>
            <w:tcW w:w="1560" w:type="dxa"/>
            <w:tcBorders>
              <w:top w:val="nil"/>
              <w:left w:val="nil"/>
              <w:bottom w:val="single" w:sz="4" w:space="0" w:color="auto"/>
              <w:right w:val="single" w:sz="4" w:space="0" w:color="auto"/>
            </w:tcBorders>
            <w:shd w:val="clear" w:color="auto" w:fill="auto"/>
            <w:noWrap/>
            <w:vAlign w:val="bottom"/>
          </w:tcPr>
          <w:p w:rsidR="00561E27" w:rsidRPr="00D43AB2" w:rsidRDefault="00D43AB2" w:rsidP="00B62982">
            <w:pPr>
              <w:jc w:val="center"/>
              <w:rPr>
                <w:rFonts w:ascii="Arial" w:hAnsi="Arial" w:cs="Arial"/>
                <w:sz w:val="20"/>
                <w:szCs w:val="20"/>
              </w:rPr>
            </w:pPr>
            <w:r>
              <w:rPr>
                <w:rFonts w:ascii="Arial" w:hAnsi="Arial" w:cs="Arial"/>
                <w:sz w:val="20"/>
                <w:szCs w:val="20"/>
              </w:rPr>
              <w:t>9</w:t>
            </w:r>
            <w:r w:rsidR="00561E27" w:rsidRPr="00D43AB2">
              <w:rPr>
                <w:rFonts w:ascii="Arial" w:hAnsi="Arial" w:cs="Arial"/>
                <w:sz w:val="20"/>
                <w:szCs w:val="20"/>
              </w:rPr>
              <w:t>0,000</w:t>
            </w:r>
          </w:p>
        </w:tc>
      </w:tr>
      <w:tr w:rsidR="00561E27" w:rsidRPr="00EF1E28" w:rsidTr="00B62982">
        <w:trPr>
          <w:trHeight w:val="300"/>
        </w:trPr>
        <w:tc>
          <w:tcPr>
            <w:tcW w:w="2000"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vAlign w:val="center"/>
          </w:tcPr>
          <w:p w:rsidR="00561E27" w:rsidRPr="00D43AB2" w:rsidRDefault="00561E27" w:rsidP="00B62982">
            <w:pPr>
              <w:rPr>
                <w:rFonts w:ascii="Arial" w:hAnsi="Arial" w:cs="Arial"/>
                <w:sz w:val="20"/>
                <w:szCs w:val="20"/>
              </w:rPr>
            </w:pPr>
            <w:r w:rsidRPr="00D43AB2">
              <w:rPr>
                <w:rFonts w:ascii="Arial" w:hAnsi="Arial" w:cs="Arial"/>
                <w:sz w:val="20"/>
                <w:szCs w:val="20"/>
              </w:rPr>
              <w:t xml:space="preserve">в том числе:             </w:t>
            </w:r>
          </w:p>
        </w:tc>
        <w:tc>
          <w:tcPr>
            <w:tcW w:w="1718" w:type="dxa"/>
            <w:tcBorders>
              <w:top w:val="nil"/>
              <w:left w:val="single" w:sz="4" w:space="0" w:color="auto"/>
              <w:bottom w:val="single" w:sz="4" w:space="0" w:color="auto"/>
              <w:right w:val="single" w:sz="4" w:space="0" w:color="auto"/>
            </w:tcBorders>
            <w:vAlign w:val="bottom"/>
          </w:tcPr>
          <w:p w:rsidR="00561E27" w:rsidRPr="00D43AB2" w:rsidRDefault="00561E27"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61E27" w:rsidRPr="00D43AB2" w:rsidRDefault="00561E27"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r>
      <w:tr w:rsidR="00561E27" w:rsidRPr="00543ADA" w:rsidTr="00B62982">
        <w:trPr>
          <w:trHeight w:val="300"/>
        </w:trPr>
        <w:tc>
          <w:tcPr>
            <w:tcW w:w="2000"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61E27" w:rsidRPr="00D43AB2" w:rsidRDefault="00561E27" w:rsidP="00B62982">
            <w:pPr>
              <w:rPr>
                <w:rFonts w:ascii="Arial" w:hAnsi="Arial" w:cs="Arial"/>
                <w:sz w:val="20"/>
                <w:szCs w:val="20"/>
              </w:rPr>
            </w:pPr>
            <w:r w:rsidRPr="00D43AB2">
              <w:rPr>
                <w:rFonts w:ascii="Arial" w:hAnsi="Arial" w:cs="Arial"/>
                <w:sz w:val="20"/>
                <w:szCs w:val="20"/>
              </w:rPr>
              <w:t xml:space="preserve">федеральный бюджет (*)   </w:t>
            </w:r>
          </w:p>
        </w:tc>
        <w:tc>
          <w:tcPr>
            <w:tcW w:w="1718" w:type="dxa"/>
            <w:tcBorders>
              <w:top w:val="nil"/>
              <w:left w:val="single" w:sz="4" w:space="0" w:color="auto"/>
              <w:bottom w:val="single" w:sz="4" w:space="0" w:color="auto"/>
              <w:right w:val="single" w:sz="4" w:space="0" w:color="auto"/>
            </w:tcBorders>
            <w:vAlign w:val="bottom"/>
          </w:tcPr>
          <w:p w:rsidR="00561E27" w:rsidRPr="00D43AB2" w:rsidRDefault="00561E27"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61E27" w:rsidRPr="00D43AB2" w:rsidRDefault="00561E27"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r>
      <w:tr w:rsidR="00561E27" w:rsidRPr="00543ADA" w:rsidTr="00B62982">
        <w:trPr>
          <w:trHeight w:val="300"/>
        </w:trPr>
        <w:tc>
          <w:tcPr>
            <w:tcW w:w="2000"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61E27" w:rsidRPr="00D43AB2" w:rsidRDefault="00561E27" w:rsidP="00B62982">
            <w:pPr>
              <w:rPr>
                <w:rFonts w:ascii="Arial" w:hAnsi="Arial" w:cs="Arial"/>
                <w:sz w:val="20"/>
                <w:szCs w:val="20"/>
              </w:rPr>
            </w:pPr>
            <w:r w:rsidRPr="00D43AB2">
              <w:rPr>
                <w:rFonts w:ascii="Arial" w:hAnsi="Arial" w:cs="Arial"/>
                <w:sz w:val="20"/>
                <w:szCs w:val="20"/>
              </w:rPr>
              <w:t xml:space="preserve">краевой бюджет           </w:t>
            </w:r>
          </w:p>
        </w:tc>
        <w:tc>
          <w:tcPr>
            <w:tcW w:w="1718" w:type="dxa"/>
            <w:tcBorders>
              <w:top w:val="nil"/>
              <w:left w:val="single" w:sz="4" w:space="0" w:color="auto"/>
              <w:bottom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r w:rsidRPr="00D43AB2">
              <w:rPr>
                <w:rFonts w:ascii="Arial" w:hAnsi="Arial" w:cs="Arial"/>
                <w:sz w:val="20"/>
                <w:szCs w:val="20"/>
              </w:rPr>
              <w:t>0,000</w:t>
            </w:r>
          </w:p>
        </w:tc>
        <w:tc>
          <w:tcPr>
            <w:tcW w:w="1368" w:type="dxa"/>
            <w:tcBorders>
              <w:top w:val="nil"/>
              <w:left w:val="nil"/>
              <w:bottom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r w:rsidRPr="00D43AB2">
              <w:rPr>
                <w:rFonts w:ascii="Arial" w:hAnsi="Arial" w:cs="Arial"/>
                <w:sz w:val="20"/>
                <w:szCs w:val="20"/>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61E27" w:rsidRPr="00D43AB2" w:rsidRDefault="00561E27" w:rsidP="00B62982">
            <w:pPr>
              <w:jc w:val="center"/>
              <w:rPr>
                <w:rFonts w:ascii="Arial" w:hAnsi="Arial" w:cs="Arial"/>
                <w:sz w:val="20"/>
                <w:szCs w:val="20"/>
              </w:rPr>
            </w:pPr>
            <w:r w:rsidRPr="00D43AB2">
              <w:rPr>
                <w:rFonts w:ascii="Arial" w:hAnsi="Arial" w:cs="Arial"/>
                <w:sz w:val="20"/>
                <w:szCs w:val="20"/>
              </w:rPr>
              <w:t>0,000</w:t>
            </w:r>
          </w:p>
        </w:tc>
        <w:tc>
          <w:tcPr>
            <w:tcW w:w="1560" w:type="dxa"/>
            <w:tcBorders>
              <w:top w:val="nil"/>
              <w:left w:val="nil"/>
              <w:bottom w:val="single" w:sz="4" w:space="0" w:color="auto"/>
              <w:right w:val="single" w:sz="4" w:space="0" w:color="auto"/>
            </w:tcBorders>
            <w:shd w:val="clear" w:color="auto" w:fill="auto"/>
            <w:noWrap/>
            <w:vAlign w:val="center"/>
          </w:tcPr>
          <w:p w:rsidR="00561E27" w:rsidRPr="00D43AB2" w:rsidRDefault="00561E27" w:rsidP="00B62982">
            <w:pPr>
              <w:jc w:val="center"/>
              <w:rPr>
                <w:rFonts w:ascii="Arial" w:hAnsi="Arial" w:cs="Arial"/>
                <w:sz w:val="20"/>
                <w:szCs w:val="20"/>
              </w:rPr>
            </w:pPr>
            <w:r w:rsidRPr="00D43AB2">
              <w:rPr>
                <w:rFonts w:ascii="Arial" w:hAnsi="Arial" w:cs="Arial"/>
                <w:sz w:val="20"/>
                <w:szCs w:val="20"/>
              </w:rPr>
              <w:t>0,000</w:t>
            </w:r>
          </w:p>
        </w:tc>
      </w:tr>
      <w:tr w:rsidR="00561E27" w:rsidRPr="00543ADA" w:rsidTr="00B62982">
        <w:trPr>
          <w:trHeight w:val="300"/>
        </w:trPr>
        <w:tc>
          <w:tcPr>
            <w:tcW w:w="2000"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61E27" w:rsidRPr="00D43AB2" w:rsidRDefault="00561E27" w:rsidP="00B62982">
            <w:pPr>
              <w:rPr>
                <w:rFonts w:ascii="Arial" w:hAnsi="Arial" w:cs="Arial"/>
                <w:sz w:val="20"/>
                <w:szCs w:val="20"/>
              </w:rPr>
            </w:pPr>
            <w:r w:rsidRPr="00D43AB2">
              <w:rPr>
                <w:rFonts w:ascii="Arial" w:hAnsi="Arial" w:cs="Arial"/>
                <w:sz w:val="20"/>
                <w:szCs w:val="20"/>
              </w:rPr>
              <w:t>районный бюджет</w:t>
            </w:r>
          </w:p>
        </w:tc>
        <w:tc>
          <w:tcPr>
            <w:tcW w:w="1718" w:type="dxa"/>
            <w:tcBorders>
              <w:top w:val="nil"/>
              <w:left w:val="single" w:sz="4" w:space="0" w:color="auto"/>
              <w:bottom w:val="single" w:sz="4" w:space="0" w:color="auto"/>
              <w:right w:val="single" w:sz="4" w:space="0" w:color="auto"/>
            </w:tcBorders>
            <w:vAlign w:val="center"/>
          </w:tcPr>
          <w:p w:rsidR="00561E27" w:rsidRPr="00D43AB2" w:rsidRDefault="00D43AB2" w:rsidP="00B62982">
            <w:pPr>
              <w:jc w:val="center"/>
              <w:rPr>
                <w:rFonts w:ascii="Arial" w:hAnsi="Arial" w:cs="Arial"/>
                <w:sz w:val="20"/>
                <w:szCs w:val="20"/>
              </w:rPr>
            </w:pPr>
            <w:r>
              <w:rPr>
                <w:rFonts w:ascii="Arial" w:hAnsi="Arial" w:cs="Arial"/>
                <w:sz w:val="20"/>
                <w:szCs w:val="20"/>
              </w:rPr>
              <w:t>3</w:t>
            </w:r>
            <w:r w:rsidR="00561E27" w:rsidRPr="00D43AB2">
              <w:rPr>
                <w:rFonts w:ascii="Arial" w:hAnsi="Arial" w:cs="Arial"/>
                <w:sz w:val="20"/>
                <w:szCs w:val="20"/>
              </w:rPr>
              <w:t>0,000</w:t>
            </w:r>
          </w:p>
        </w:tc>
        <w:tc>
          <w:tcPr>
            <w:tcW w:w="1368" w:type="dxa"/>
            <w:tcBorders>
              <w:top w:val="nil"/>
              <w:left w:val="nil"/>
              <w:bottom w:val="single" w:sz="4" w:space="0" w:color="auto"/>
              <w:right w:val="single" w:sz="4" w:space="0" w:color="auto"/>
            </w:tcBorders>
            <w:vAlign w:val="center"/>
          </w:tcPr>
          <w:p w:rsidR="00561E27" w:rsidRPr="00D43AB2" w:rsidRDefault="00D43AB2" w:rsidP="00B62982">
            <w:pPr>
              <w:jc w:val="center"/>
              <w:rPr>
                <w:rFonts w:ascii="Arial" w:hAnsi="Arial" w:cs="Arial"/>
                <w:sz w:val="20"/>
                <w:szCs w:val="20"/>
              </w:rPr>
            </w:pPr>
            <w:r>
              <w:rPr>
                <w:rFonts w:ascii="Arial" w:hAnsi="Arial" w:cs="Arial"/>
                <w:sz w:val="20"/>
                <w:szCs w:val="20"/>
              </w:rPr>
              <w:t>3</w:t>
            </w:r>
            <w:r w:rsidR="00561E27" w:rsidRPr="00D43AB2">
              <w:rPr>
                <w:rFonts w:ascii="Arial" w:hAnsi="Arial" w:cs="Arial"/>
                <w:sz w:val="20"/>
                <w:szCs w:val="20"/>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61E27" w:rsidRPr="00D43AB2" w:rsidRDefault="00D43AB2" w:rsidP="00B62982">
            <w:pPr>
              <w:jc w:val="center"/>
              <w:rPr>
                <w:rFonts w:ascii="Arial" w:hAnsi="Arial" w:cs="Arial"/>
                <w:sz w:val="20"/>
                <w:szCs w:val="20"/>
              </w:rPr>
            </w:pPr>
            <w:r>
              <w:rPr>
                <w:rFonts w:ascii="Arial" w:hAnsi="Arial" w:cs="Arial"/>
                <w:sz w:val="20"/>
                <w:szCs w:val="20"/>
              </w:rPr>
              <w:t>3</w:t>
            </w:r>
            <w:r w:rsidR="00561E27" w:rsidRPr="00D43AB2">
              <w:rPr>
                <w:rFonts w:ascii="Arial" w:hAnsi="Arial" w:cs="Arial"/>
                <w:sz w:val="20"/>
                <w:szCs w:val="20"/>
              </w:rPr>
              <w:t>0,000</w:t>
            </w:r>
          </w:p>
        </w:tc>
        <w:tc>
          <w:tcPr>
            <w:tcW w:w="1560" w:type="dxa"/>
            <w:tcBorders>
              <w:top w:val="nil"/>
              <w:left w:val="nil"/>
              <w:bottom w:val="single" w:sz="4" w:space="0" w:color="auto"/>
              <w:right w:val="single" w:sz="4" w:space="0" w:color="auto"/>
            </w:tcBorders>
            <w:shd w:val="clear" w:color="auto" w:fill="auto"/>
            <w:noWrap/>
            <w:vAlign w:val="center"/>
          </w:tcPr>
          <w:p w:rsidR="00561E27" w:rsidRPr="00D43AB2" w:rsidRDefault="00D43AB2" w:rsidP="00B62982">
            <w:pPr>
              <w:jc w:val="center"/>
              <w:rPr>
                <w:rFonts w:ascii="Arial" w:hAnsi="Arial" w:cs="Arial"/>
                <w:sz w:val="20"/>
                <w:szCs w:val="20"/>
              </w:rPr>
            </w:pPr>
            <w:r>
              <w:rPr>
                <w:rFonts w:ascii="Arial" w:hAnsi="Arial" w:cs="Arial"/>
                <w:sz w:val="20"/>
                <w:szCs w:val="20"/>
              </w:rPr>
              <w:t>9</w:t>
            </w:r>
            <w:r w:rsidR="00561E27" w:rsidRPr="00D43AB2">
              <w:rPr>
                <w:rFonts w:ascii="Arial" w:hAnsi="Arial" w:cs="Arial"/>
                <w:sz w:val="20"/>
                <w:szCs w:val="20"/>
              </w:rPr>
              <w:t>0,000</w:t>
            </w:r>
          </w:p>
        </w:tc>
      </w:tr>
      <w:tr w:rsidR="00561E27" w:rsidRPr="00543ADA" w:rsidTr="00B62982">
        <w:trPr>
          <w:trHeight w:val="300"/>
        </w:trPr>
        <w:tc>
          <w:tcPr>
            <w:tcW w:w="2000"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61E27" w:rsidRPr="00D43AB2" w:rsidRDefault="00561E27" w:rsidP="00B62982">
            <w:pPr>
              <w:rPr>
                <w:rFonts w:ascii="Arial" w:hAnsi="Arial" w:cs="Arial"/>
                <w:sz w:val="20"/>
                <w:szCs w:val="20"/>
              </w:rPr>
            </w:pPr>
            <w:r w:rsidRPr="00D43AB2">
              <w:rPr>
                <w:rFonts w:ascii="Arial" w:hAnsi="Arial" w:cs="Arial"/>
                <w:sz w:val="20"/>
                <w:szCs w:val="20"/>
              </w:rPr>
              <w:t xml:space="preserve">бюджеты  поселений    </w:t>
            </w:r>
          </w:p>
        </w:tc>
        <w:tc>
          <w:tcPr>
            <w:tcW w:w="1718" w:type="dxa"/>
            <w:tcBorders>
              <w:top w:val="nil"/>
              <w:left w:val="single" w:sz="4" w:space="0" w:color="auto"/>
              <w:bottom w:val="single" w:sz="4" w:space="0" w:color="auto"/>
              <w:right w:val="single" w:sz="4" w:space="0" w:color="auto"/>
            </w:tcBorders>
            <w:vAlign w:val="bottom"/>
          </w:tcPr>
          <w:p w:rsidR="00561E27" w:rsidRPr="00D43AB2" w:rsidRDefault="00561E27"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61E27" w:rsidRPr="00D43AB2" w:rsidRDefault="00561E27"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r>
      <w:tr w:rsidR="00561E27" w:rsidRPr="00543ADA" w:rsidTr="00B62982">
        <w:trPr>
          <w:trHeight w:val="300"/>
        </w:trPr>
        <w:tc>
          <w:tcPr>
            <w:tcW w:w="2000"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561E27" w:rsidRPr="00D43AB2" w:rsidRDefault="00561E27"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61E27" w:rsidRPr="00D43AB2" w:rsidRDefault="00561E27" w:rsidP="00B62982">
            <w:pPr>
              <w:rPr>
                <w:rFonts w:ascii="Arial" w:hAnsi="Arial" w:cs="Arial"/>
                <w:sz w:val="20"/>
                <w:szCs w:val="20"/>
              </w:rPr>
            </w:pPr>
            <w:r w:rsidRPr="00D43AB2">
              <w:rPr>
                <w:rFonts w:ascii="Arial" w:hAnsi="Arial" w:cs="Arial"/>
                <w:sz w:val="20"/>
                <w:szCs w:val="20"/>
              </w:rPr>
              <w:t xml:space="preserve">внебюджетные  источники                 </w:t>
            </w:r>
          </w:p>
        </w:tc>
        <w:tc>
          <w:tcPr>
            <w:tcW w:w="1718" w:type="dxa"/>
            <w:tcBorders>
              <w:top w:val="nil"/>
              <w:left w:val="single" w:sz="4" w:space="0" w:color="auto"/>
              <w:bottom w:val="single" w:sz="4" w:space="0" w:color="auto"/>
              <w:right w:val="single" w:sz="4" w:space="0" w:color="auto"/>
            </w:tcBorders>
          </w:tcPr>
          <w:p w:rsidR="00561E27" w:rsidRPr="00D43AB2" w:rsidRDefault="00561E27"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61E27" w:rsidRPr="00D43AB2" w:rsidRDefault="00561E27"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r>
      <w:tr w:rsidR="00561E27" w:rsidRPr="00543ADA" w:rsidTr="00B62982">
        <w:trPr>
          <w:trHeight w:val="207"/>
        </w:trPr>
        <w:tc>
          <w:tcPr>
            <w:tcW w:w="2000" w:type="dxa"/>
            <w:vMerge/>
            <w:tcBorders>
              <w:left w:val="single" w:sz="4" w:space="0" w:color="auto"/>
              <w:bottom w:val="single" w:sz="4" w:space="0" w:color="auto"/>
              <w:right w:val="single" w:sz="4" w:space="0" w:color="auto"/>
            </w:tcBorders>
            <w:shd w:val="clear" w:color="auto" w:fill="auto"/>
          </w:tcPr>
          <w:p w:rsidR="00561E27" w:rsidRPr="00D43AB2" w:rsidRDefault="00561E27" w:rsidP="00B62982">
            <w:pPr>
              <w:jc w:val="center"/>
              <w:rPr>
                <w:rFonts w:ascii="Arial" w:hAnsi="Arial" w:cs="Arial"/>
                <w:sz w:val="20"/>
                <w:szCs w:val="20"/>
              </w:rPr>
            </w:pPr>
          </w:p>
        </w:tc>
        <w:tc>
          <w:tcPr>
            <w:tcW w:w="3118" w:type="dxa"/>
            <w:vMerge/>
            <w:tcBorders>
              <w:left w:val="single" w:sz="4" w:space="0" w:color="auto"/>
              <w:bottom w:val="single" w:sz="4" w:space="0" w:color="auto"/>
              <w:right w:val="single" w:sz="4" w:space="0" w:color="auto"/>
            </w:tcBorders>
            <w:shd w:val="clear" w:color="auto" w:fill="auto"/>
          </w:tcPr>
          <w:p w:rsidR="00561E27" w:rsidRPr="00D43AB2" w:rsidRDefault="00561E27"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561E27" w:rsidRPr="00D43AB2" w:rsidRDefault="00561E27" w:rsidP="00B62982">
            <w:pPr>
              <w:rPr>
                <w:rFonts w:ascii="Arial" w:hAnsi="Arial" w:cs="Arial"/>
                <w:sz w:val="20"/>
                <w:szCs w:val="20"/>
              </w:rPr>
            </w:pPr>
            <w:r w:rsidRPr="00D43AB2">
              <w:rPr>
                <w:rFonts w:ascii="Arial" w:hAnsi="Arial" w:cs="Arial"/>
                <w:sz w:val="20"/>
                <w:szCs w:val="20"/>
              </w:rPr>
              <w:t>юридические лица</w:t>
            </w:r>
          </w:p>
        </w:tc>
        <w:tc>
          <w:tcPr>
            <w:tcW w:w="1718" w:type="dxa"/>
            <w:tcBorders>
              <w:top w:val="nil"/>
              <w:left w:val="single" w:sz="4" w:space="0" w:color="auto"/>
              <w:bottom w:val="single" w:sz="4" w:space="0" w:color="auto"/>
              <w:right w:val="single" w:sz="4" w:space="0" w:color="auto"/>
            </w:tcBorders>
          </w:tcPr>
          <w:p w:rsidR="00561E27" w:rsidRPr="00D43AB2" w:rsidRDefault="00561E27"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561E27" w:rsidRPr="00D43AB2" w:rsidRDefault="00561E27"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561E27" w:rsidRPr="00D43AB2" w:rsidRDefault="00561E27" w:rsidP="00B62982">
            <w:pPr>
              <w:jc w:val="center"/>
              <w:rPr>
                <w:rFonts w:ascii="Arial" w:hAnsi="Arial" w:cs="Arial"/>
                <w:sz w:val="20"/>
                <w:szCs w:val="20"/>
              </w:rPr>
            </w:pPr>
          </w:p>
        </w:tc>
      </w:tr>
      <w:tr w:rsidR="00D43AB2" w:rsidRPr="00EF1E28" w:rsidTr="00B62982">
        <w:trPr>
          <w:trHeight w:val="315"/>
        </w:trPr>
        <w:tc>
          <w:tcPr>
            <w:tcW w:w="2000" w:type="dxa"/>
            <w:vMerge w:val="restart"/>
            <w:tcBorders>
              <w:top w:val="nil"/>
              <w:left w:val="single" w:sz="4" w:space="0" w:color="auto"/>
              <w:right w:val="single" w:sz="4" w:space="0" w:color="auto"/>
            </w:tcBorders>
            <w:shd w:val="clear" w:color="auto" w:fill="auto"/>
            <w:vAlign w:val="center"/>
          </w:tcPr>
          <w:p w:rsidR="00D43AB2" w:rsidRPr="00D43AB2" w:rsidRDefault="00D43AB2" w:rsidP="00B62982">
            <w:pPr>
              <w:jc w:val="center"/>
              <w:rPr>
                <w:rFonts w:ascii="Arial" w:hAnsi="Arial" w:cs="Arial"/>
                <w:sz w:val="20"/>
                <w:szCs w:val="20"/>
              </w:rPr>
            </w:pPr>
            <w:r w:rsidRPr="00D43AB2">
              <w:rPr>
                <w:rFonts w:ascii="Arial" w:hAnsi="Arial" w:cs="Arial"/>
                <w:sz w:val="20"/>
                <w:szCs w:val="20"/>
              </w:rPr>
              <w:t xml:space="preserve">Мероприятие программы </w:t>
            </w:r>
          </w:p>
        </w:tc>
        <w:tc>
          <w:tcPr>
            <w:tcW w:w="3118" w:type="dxa"/>
            <w:vMerge w:val="restart"/>
            <w:tcBorders>
              <w:top w:val="nil"/>
              <w:left w:val="single" w:sz="4" w:space="0" w:color="auto"/>
              <w:right w:val="single" w:sz="4" w:space="0" w:color="auto"/>
            </w:tcBorders>
            <w:shd w:val="clear" w:color="auto" w:fill="auto"/>
            <w:vAlign w:val="center"/>
          </w:tcPr>
          <w:p w:rsidR="00D43AB2" w:rsidRPr="00D43AB2" w:rsidRDefault="00D43AB2" w:rsidP="00D43AB2">
            <w:pPr>
              <w:jc w:val="center"/>
              <w:rPr>
                <w:rFonts w:ascii="Arial" w:hAnsi="Arial" w:cs="Arial"/>
                <w:sz w:val="20"/>
                <w:szCs w:val="20"/>
              </w:rPr>
            </w:pPr>
            <w:r>
              <w:rPr>
                <w:rFonts w:ascii="Arial" w:hAnsi="Arial" w:cs="Arial"/>
                <w:sz w:val="20"/>
                <w:szCs w:val="20"/>
              </w:rPr>
              <w:t>«К</w:t>
            </w:r>
            <w:r w:rsidRPr="00D43AB2">
              <w:rPr>
                <w:rFonts w:ascii="Arial" w:hAnsi="Arial" w:cs="Arial"/>
                <w:sz w:val="20"/>
                <w:szCs w:val="20"/>
              </w:rPr>
              <w:t>онкурс на выполнение муниципальных услуг среди СО НКО</w:t>
            </w:r>
            <w:r>
              <w:rPr>
                <w:rFonts w:ascii="Arial" w:hAnsi="Arial" w:cs="Arial"/>
                <w:sz w:val="20"/>
                <w:szCs w:val="20"/>
              </w:rPr>
              <w:t>»</w:t>
            </w:r>
          </w:p>
        </w:tc>
        <w:tc>
          <w:tcPr>
            <w:tcW w:w="3828" w:type="dxa"/>
            <w:tcBorders>
              <w:top w:val="nil"/>
              <w:left w:val="nil"/>
              <w:bottom w:val="single" w:sz="4" w:space="0" w:color="auto"/>
              <w:right w:val="single" w:sz="4" w:space="0" w:color="auto"/>
            </w:tcBorders>
            <w:shd w:val="clear" w:color="auto" w:fill="auto"/>
            <w:vAlign w:val="center"/>
          </w:tcPr>
          <w:p w:rsidR="00D43AB2" w:rsidRPr="00D43AB2" w:rsidRDefault="00D43AB2" w:rsidP="00B62982">
            <w:pPr>
              <w:jc w:val="center"/>
              <w:rPr>
                <w:rFonts w:ascii="Arial" w:hAnsi="Arial" w:cs="Arial"/>
                <w:sz w:val="20"/>
                <w:szCs w:val="20"/>
              </w:rPr>
            </w:pPr>
            <w:r>
              <w:rPr>
                <w:rFonts w:ascii="Arial" w:hAnsi="Arial" w:cs="Arial"/>
                <w:sz w:val="20"/>
                <w:szCs w:val="20"/>
              </w:rPr>
              <w:t>Всего</w:t>
            </w:r>
          </w:p>
        </w:tc>
        <w:tc>
          <w:tcPr>
            <w:tcW w:w="1718" w:type="dxa"/>
            <w:tcBorders>
              <w:top w:val="nil"/>
              <w:left w:val="single" w:sz="4" w:space="0" w:color="auto"/>
              <w:bottom w:val="single" w:sz="4" w:space="0" w:color="auto"/>
              <w:right w:val="single" w:sz="4" w:space="0" w:color="auto"/>
            </w:tcBorders>
            <w:vAlign w:val="bottom"/>
          </w:tcPr>
          <w:p w:rsidR="00D43AB2" w:rsidRPr="00D43AB2" w:rsidRDefault="00D43AB2" w:rsidP="00B62982">
            <w:pPr>
              <w:jc w:val="center"/>
              <w:rPr>
                <w:rFonts w:ascii="Arial" w:hAnsi="Arial" w:cs="Arial"/>
                <w:sz w:val="20"/>
                <w:szCs w:val="20"/>
              </w:rPr>
            </w:pPr>
            <w:r>
              <w:rPr>
                <w:rFonts w:ascii="Arial" w:hAnsi="Arial" w:cs="Arial"/>
                <w:sz w:val="20"/>
                <w:szCs w:val="20"/>
              </w:rPr>
              <w:t>3</w:t>
            </w:r>
            <w:r w:rsidRPr="00D43AB2">
              <w:rPr>
                <w:rFonts w:ascii="Arial" w:hAnsi="Arial" w:cs="Arial"/>
                <w:sz w:val="20"/>
                <w:szCs w:val="20"/>
              </w:rPr>
              <w:t>0,000</w:t>
            </w:r>
          </w:p>
        </w:tc>
        <w:tc>
          <w:tcPr>
            <w:tcW w:w="1368" w:type="dxa"/>
            <w:tcBorders>
              <w:top w:val="nil"/>
              <w:left w:val="nil"/>
              <w:bottom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r>
              <w:rPr>
                <w:rFonts w:ascii="Arial" w:hAnsi="Arial" w:cs="Arial"/>
                <w:sz w:val="20"/>
                <w:szCs w:val="20"/>
              </w:rPr>
              <w:t>3</w:t>
            </w:r>
            <w:r w:rsidRPr="00D43AB2">
              <w:rPr>
                <w:rFonts w:ascii="Arial" w:hAnsi="Arial" w:cs="Arial"/>
                <w:sz w:val="20"/>
                <w:szCs w:val="20"/>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D43AB2" w:rsidRPr="00D43AB2" w:rsidRDefault="00D43AB2" w:rsidP="00B62982">
            <w:pPr>
              <w:jc w:val="center"/>
              <w:rPr>
                <w:rFonts w:ascii="Arial" w:hAnsi="Arial" w:cs="Arial"/>
                <w:sz w:val="20"/>
                <w:szCs w:val="20"/>
              </w:rPr>
            </w:pPr>
            <w:r>
              <w:rPr>
                <w:rFonts w:ascii="Arial" w:hAnsi="Arial" w:cs="Arial"/>
                <w:sz w:val="20"/>
                <w:szCs w:val="20"/>
              </w:rPr>
              <w:t>3</w:t>
            </w:r>
            <w:r w:rsidRPr="00D43AB2">
              <w:rPr>
                <w:rFonts w:ascii="Arial" w:hAnsi="Arial" w:cs="Arial"/>
                <w:sz w:val="20"/>
                <w:szCs w:val="20"/>
              </w:rPr>
              <w:t>0,000</w:t>
            </w:r>
          </w:p>
        </w:tc>
        <w:tc>
          <w:tcPr>
            <w:tcW w:w="1560" w:type="dxa"/>
            <w:tcBorders>
              <w:top w:val="nil"/>
              <w:left w:val="nil"/>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r>
              <w:rPr>
                <w:rFonts w:ascii="Arial" w:hAnsi="Arial" w:cs="Arial"/>
                <w:sz w:val="20"/>
                <w:szCs w:val="20"/>
              </w:rPr>
              <w:t>9</w:t>
            </w:r>
            <w:r w:rsidRPr="00D43AB2">
              <w:rPr>
                <w:rFonts w:ascii="Arial" w:hAnsi="Arial" w:cs="Arial"/>
                <w:sz w:val="20"/>
                <w:szCs w:val="20"/>
              </w:rPr>
              <w:t>0,000</w:t>
            </w:r>
          </w:p>
        </w:tc>
      </w:tr>
      <w:tr w:rsidR="00D43AB2" w:rsidRPr="00EF1E28" w:rsidTr="00B62982">
        <w:trPr>
          <w:trHeight w:val="300"/>
        </w:trPr>
        <w:tc>
          <w:tcPr>
            <w:tcW w:w="2000"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vAlign w:val="center"/>
          </w:tcPr>
          <w:p w:rsidR="00D43AB2" w:rsidRPr="00D43AB2" w:rsidRDefault="00D43AB2" w:rsidP="00B62982">
            <w:pPr>
              <w:rPr>
                <w:rFonts w:ascii="Arial" w:hAnsi="Arial" w:cs="Arial"/>
                <w:sz w:val="20"/>
                <w:szCs w:val="20"/>
              </w:rPr>
            </w:pPr>
            <w:r w:rsidRPr="00D43AB2">
              <w:rPr>
                <w:rFonts w:ascii="Arial" w:hAnsi="Arial" w:cs="Arial"/>
                <w:sz w:val="20"/>
                <w:szCs w:val="20"/>
              </w:rPr>
              <w:t xml:space="preserve">в том числе:             </w:t>
            </w:r>
          </w:p>
        </w:tc>
        <w:tc>
          <w:tcPr>
            <w:tcW w:w="1718" w:type="dxa"/>
            <w:tcBorders>
              <w:top w:val="nil"/>
              <w:left w:val="single" w:sz="4" w:space="0" w:color="auto"/>
              <w:bottom w:val="single" w:sz="4" w:space="0" w:color="auto"/>
              <w:right w:val="single" w:sz="4" w:space="0" w:color="auto"/>
            </w:tcBorders>
            <w:vAlign w:val="bottom"/>
          </w:tcPr>
          <w:p w:rsidR="00D43AB2" w:rsidRPr="00D43AB2" w:rsidRDefault="00D43AB2"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D43AB2" w:rsidRPr="00D43AB2" w:rsidRDefault="00D43AB2"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r>
      <w:tr w:rsidR="00D43AB2" w:rsidRPr="00543ADA" w:rsidTr="00B62982">
        <w:trPr>
          <w:trHeight w:val="300"/>
        </w:trPr>
        <w:tc>
          <w:tcPr>
            <w:tcW w:w="2000"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D43AB2" w:rsidRPr="00D43AB2" w:rsidRDefault="00D43AB2" w:rsidP="00B62982">
            <w:pPr>
              <w:rPr>
                <w:rFonts w:ascii="Arial" w:hAnsi="Arial" w:cs="Arial"/>
                <w:sz w:val="20"/>
                <w:szCs w:val="20"/>
              </w:rPr>
            </w:pPr>
            <w:r w:rsidRPr="00D43AB2">
              <w:rPr>
                <w:rFonts w:ascii="Arial" w:hAnsi="Arial" w:cs="Arial"/>
                <w:sz w:val="20"/>
                <w:szCs w:val="20"/>
              </w:rPr>
              <w:t xml:space="preserve">федеральный бюджет (*)   </w:t>
            </w:r>
          </w:p>
        </w:tc>
        <w:tc>
          <w:tcPr>
            <w:tcW w:w="1718" w:type="dxa"/>
            <w:tcBorders>
              <w:top w:val="nil"/>
              <w:left w:val="single" w:sz="4" w:space="0" w:color="auto"/>
              <w:bottom w:val="single" w:sz="4" w:space="0" w:color="auto"/>
              <w:right w:val="single" w:sz="4" w:space="0" w:color="auto"/>
            </w:tcBorders>
            <w:vAlign w:val="bottom"/>
          </w:tcPr>
          <w:p w:rsidR="00D43AB2" w:rsidRPr="00D43AB2" w:rsidRDefault="00D43AB2"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D43AB2" w:rsidRPr="00D43AB2" w:rsidRDefault="00D43AB2"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r>
      <w:tr w:rsidR="00D43AB2" w:rsidRPr="00543ADA" w:rsidTr="00B62982">
        <w:trPr>
          <w:trHeight w:val="300"/>
        </w:trPr>
        <w:tc>
          <w:tcPr>
            <w:tcW w:w="2000"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D43AB2" w:rsidRPr="00D43AB2" w:rsidRDefault="00D43AB2" w:rsidP="00B62982">
            <w:pPr>
              <w:rPr>
                <w:rFonts w:ascii="Arial" w:hAnsi="Arial" w:cs="Arial"/>
                <w:sz w:val="20"/>
                <w:szCs w:val="20"/>
              </w:rPr>
            </w:pPr>
            <w:r w:rsidRPr="00D43AB2">
              <w:rPr>
                <w:rFonts w:ascii="Arial" w:hAnsi="Arial" w:cs="Arial"/>
                <w:sz w:val="20"/>
                <w:szCs w:val="20"/>
              </w:rPr>
              <w:t xml:space="preserve">краевой бюджет           </w:t>
            </w:r>
          </w:p>
        </w:tc>
        <w:tc>
          <w:tcPr>
            <w:tcW w:w="1718" w:type="dxa"/>
            <w:tcBorders>
              <w:top w:val="nil"/>
              <w:left w:val="single" w:sz="4" w:space="0" w:color="auto"/>
              <w:bottom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r w:rsidRPr="00D43AB2">
              <w:rPr>
                <w:rFonts w:ascii="Arial" w:hAnsi="Arial" w:cs="Arial"/>
                <w:sz w:val="20"/>
                <w:szCs w:val="20"/>
              </w:rPr>
              <w:t>0,000</w:t>
            </w:r>
          </w:p>
        </w:tc>
        <w:tc>
          <w:tcPr>
            <w:tcW w:w="1368" w:type="dxa"/>
            <w:tcBorders>
              <w:top w:val="nil"/>
              <w:left w:val="nil"/>
              <w:bottom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r w:rsidRPr="00D43AB2">
              <w:rPr>
                <w:rFonts w:ascii="Arial" w:hAnsi="Arial" w:cs="Arial"/>
                <w:sz w:val="20"/>
                <w:szCs w:val="20"/>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D43AB2" w:rsidRPr="00D43AB2" w:rsidRDefault="00D43AB2" w:rsidP="00B62982">
            <w:pPr>
              <w:jc w:val="center"/>
              <w:rPr>
                <w:rFonts w:ascii="Arial" w:hAnsi="Arial" w:cs="Arial"/>
                <w:sz w:val="20"/>
                <w:szCs w:val="20"/>
              </w:rPr>
            </w:pPr>
            <w:r w:rsidRPr="00D43AB2">
              <w:rPr>
                <w:rFonts w:ascii="Arial" w:hAnsi="Arial" w:cs="Arial"/>
                <w:sz w:val="20"/>
                <w:szCs w:val="20"/>
              </w:rPr>
              <w:t>0,000</w:t>
            </w:r>
          </w:p>
        </w:tc>
        <w:tc>
          <w:tcPr>
            <w:tcW w:w="1560" w:type="dxa"/>
            <w:tcBorders>
              <w:top w:val="nil"/>
              <w:left w:val="nil"/>
              <w:bottom w:val="single" w:sz="4" w:space="0" w:color="auto"/>
              <w:right w:val="single" w:sz="4" w:space="0" w:color="auto"/>
            </w:tcBorders>
            <w:shd w:val="clear" w:color="auto" w:fill="auto"/>
            <w:noWrap/>
            <w:vAlign w:val="center"/>
          </w:tcPr>
          <w:p w:rsidR="00D43AB2" w:rsidRPr="00D43AB2" w:rsidRDefault="00D43AB2" w:rsidP="00B62982">
            <w:pPr>
              <w:jc w:val="center"/>
              <w:rPr>
                <w:rFonts w:ascii="Arial" w:hAnsi="Arial" w:cs="Arial"/>
                <w:sz w:val="20"/>
                <w:szCs w:val="20"/>
              </w:rPr>
            </w:pPr>
            <w:r w:rsidRPr="00D43AB2">
              <w:rPr>
                <w:rFonts w:ascii="Arial" w:hAnsi="Arial" w:cs="Arial"/>
                <w:sz w:val="20"/>
                <w:szCs w:val="20"/>
              </w:rPr>
              <w:t>0,000</w:t>
            </w:r>
          </w:p>
        </w:tc>
      </w:tr>
      <w:tr w:rsidR="00D43AB2" w:rsidRPr="00543ADA" w:rsidTr="00B62982">
        <w:trPr>
          <w:trHeight w:val="300"/>
        </w:trPr>
        <w:tc>
          <w:tcPr>
            <w:tcW w:w="2000"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D43AB2" w:rsidRPr="00D43AB2" w:rsidRDefault="00D43AB2" w:rsidP="00B62982">
            <w:pPr>
              <w:rPr>
                <w:rFonts w:ascii="Arial" w:hAnsi="Arial" w:cs="Arial"/>
                <w:sz w:val="20"/>
                <w:szCs w:val="20"/>
              </w:rPr>
            </w:pPr>
            <w:r w:rsidRPr="00D43AB2">
              <w:rPr>
                <w:rFonts w:ascii="Arial" w:hAnsi="Arial" w:cs="Arial"/>
                <w:sz w:val="20"/>
                <w:szCs w:val="20"/>
              </w:rPr>
              <w:t>районный бюджет</w:t>
            </w:r>
          </w:p>
        </w:tc>
        <w:tc>
          <w:tcPr>
            <w:tcW w:w="1718" w:type="dxa"/>
            <w:tcBorders>
              <w:top w:val="nil"/>
              <w:left w:val="single" w:sz="4" w:space="0" w:color="auto"/>
              <w:bottom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r>
              <w:rPr>
                <w:rFonts w:ascii="Arial" w:hAnsi="Arial" w:cs="Arial"/>
                <w:sz w:val="20"/>
                <w:szCs w:val="20"/>
              </w:rPr>
              <w:t>3</w:t>
            </w:r>
            <w:r w:rsidRPr="00D43AB2">
              <w:rPr>
                <w:rFonts w:ascii="Arial" w:hAnsi="Arial" w:cs="Arial"/>
                <w:sz w:val="20"/>
                <w:szCs w:val="20"/>
              </w:rPr>
              <w:t>0,000</w:t>
            </w:r>
          </w:p>
        </w:tc>
        <w:tc>
          <w:tcPr>
            <w:tcW w:w="1368" w:type="dxa"/>
            <w:tcBorders>
              <w:top w:val="nil"/>
              <w:left w:val="nil"/>
              <w:bottom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r>
              <w:rPr>
                <w:rFonts w:ascii="Arial" w:hAnsi="Arial" w:cs="Arial"/>
                <w:sz w:val="20"/>
                <w:szCs w:val="20"/>
              </w:rPr>
              <w:t>3</w:t>
            </w:r>
            <w:r w:rsidRPr="00D43AB2">
              <w:rPr>
                <w:rFonts w:ascii="Arial" w:hAnsi="Arial" w:cs="Arial"/>
                <w:sz w:val="20"/>
                <w:szCs w:val="20"/>
              </w:rPr>
              <w:t>0,000</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D43AB2" w:rsidRPr="00D43AB2" w:rsidRDefault="00D43AB2" w:rsidP="00B62982">
            <w:pPr>
              <w:jc w:val="center"/>
              <w:rPr>
                <w:rFonts w:ascii="Arial" w:hAnsi="Arial" w:cs="Arial"/>
                <w:sz w:val="20"/>
                <w:szCs w:val="20"/>
              </w:rPr>
            </w:pPr>
            <w:r>
              <w:rPr>
                <w:rFonts w:ascii="Arial" w:hAnsi="Arial" w:cs="Arial"/>
                <w:sz w:val="20"/>
                <w:szCs w:val="20"/>
              </w:rPr>
              <w:t>3</w:t>
            </w:r>
            <w:r w:rsidRPr="00D43AB2">
              <w:rPr>
                <w:rFonts w:ascii="Arial" w:hAnsi="Arial" w:cs="Arial"/>
                <w:sz w:val="20"/>
                <w:szCs w:val="20"/>
              </w:rPr>
              <w:t>0,000</w:t>
            </w:r>
          </w:p>
        </w:tc>
        <w:tc>
          <w:tcPr>
            <w:tcW w:w="1560" w:type="dxa"/>
            <w:tcBorders>
              <w:top w:val="nil"/>
              <w:left w:val="nil"/>
              <w:bottom w:val="single" w:sz="4" w:space="0" w:color="auto"/>
              <w:right w:val="single" w:sz="4" w:space="0" w:color="auto"/>
            </w:tcBorders>
            <w:shd w:val="clear" w:color="auto" w:fill="auto"/>
            <w:noWrap/>
            <w:vAlign w:val="center"/>
          </w:tcPr>
          <w:p w:rsidR="00D43AB2" w:rsidRPr="00D43AB2" w:rsidRDefault="00D43AB2" w:rsidP="00B62982">
            <w:pPr>
              <w:jc w:val="center"/>
              <w:rPr>
                <w:rFonts w:ascii="Arial" w:hAnsi="Arial" w:cs="Arial"/>
                <w:sz w:val="20"/>
                <w:szCs w:val="20"/>
              </w:rPr>
            </w:pPr>
            <w:r>
              <w:rPr>
                <w:rFonts w:ascii="Arial" w:hAnsi="Arial" w:cs="Arial"/>
                <w:sz w:val="20"/>
                <w:szCs w:val="20"/>
              </w:rPr>
              <w:t>9</w:t>
            </w:r>
            <w:r w:rsidRPr="00D43AB2">
              <w:rPr>
                <w:rFonts w:ascii="Arial" w:hAnsi="Arial" w:cs="Arial"/>
                <w:sz w:val="20"/>
                <w:szCs w:val="20"/>
              </w:rPr>
              <w:t>0,000</w:t>
            </w:r>
          </w:p>
        </w:tc>
      </w:tr>
      <w:tr w:rsidR="00D43AB2" w:rsidRPr="00543ADA" w:rsidTr="00B62982">
        <w:trPr>
          <w:trHeight w:val="300"/>
        </w:trPr>
        <w:tc>
          <w:tcPr>
            <w:tcW w:w="2000"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D43AB2" w:rsidRPr="00D43AB2" w:rsidRDefault="00D43AB2" w:rsidP="00B62982">
            <w:pPr>
              <w:rPr>
                <w:rFonts w:ascii="Arial" w:hAnsi="Arial" w:cs="Arial"/>
                <w:sz w:val="20"/>
                <w:szCs w:val="20"/>
              </w:rPr>
            </w:pPr>
            <w:r w:rsidRPr="00D43AB2">
              <w:rPr>
                <w:rFonts w:ascii="Arial" w:hAnsi="Arial" w:cs="Arial"/>
                <w:sz w:val="20"/>
                <w:szCs w:val="20"/>
              </w:rPr>
              <w:t xml:space="preserve">бюджеты  поселений    </w:t>
            </w:r>
          </w:p>
        </w:tc>
        <w:tc>
          <w:tcPr>
            <w:tcW w:w="1718" w:type="dxa"/>
            <w:tcBorders>
              <w:top w:val="nil"/>
              <w:left w:val="single" w:sz="4" w:space="0" w:color="auto"/>
              <w:bottom w:val="single" w:sz="4" w:space="0" w:color="auto"/>
              <w:right w:val="single" w:sz="4" w:space="0" w:color="auto"/>
            </w:tcBorders>
            <w:vAlign w:val="bottom"/>
          </w:tcPr>
          <w:p w:rsidR="00D43AB2" w:rsidRPr="00D43AB2" w:rsidRDefault="00D43AB2"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D43AB2" w:rsidRPr="00D43AB2" w:rsidRDefault="00D43AB2"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r>
      <w:tr w:rsidR="00D43AB2" w:rsidRPr="00543ADA" w:rsidTr="00B62982">
        <w:trPr>
          <w:trHeight w:val="300"/>
        </w:trPr>
        <w:tc>
          <w:tcPr>
            <w:tcW w:w="2000"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118" w:type="dxa"/>
            <w:vMerge/>
            <w:tcBorders>
              <w:left w:val="single" w:sz="4" w:space="0" w:color="auto"/>
              <w:right w:val="single" w:sz="4" w:space="0" w:color="auto"/>
            </w:tcBorders>
            <w:vAlign w:val="center"/>
          </w:tcPr>
          <w:p w:rsidR="00D43AB2" w:rsidRPr="00D43AB2" w:rsidRDefault="00D43AB2"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D43AB2" w:rsidRPr="00D43AB2" w:rsidRDefault="00D43AB2" w:rsidP="00B62982">
            <w:pPr>
              <w:rPr>
                <w:rFonts w:ascii="Arial" w:hAnsi="Arial" w:cs="Arial"/>
                <w:sz w:val="20"/>
                <w:szCs w:val="20"/>
              </w:rPr>
            </w:pPr>
            <w:r w:rsidRPr="00D43AB2">
              <w:rPr>
                <w:rFonts w:ascii="Arial" w:hAnsi="Arial" w:cs="Arial"/>
                <w:sz w:val="20"/>
                <w:szCs w:val="20"/>
              </w:rPr>
              <w:t xml:space="preserve">внебюджетные  источники                 </w:t>
            </w:r>
          </w:p>
        </w:tc>
        <w:tc>
          <w:tcPr>
            <w:tcW w:w="1718" w:type="dxa"/>
            <w:tcBorders>
              <w:top w:val="nil"/>
              <w:left w:val="single" w:sz="4" w:space="0" w:color="auto"/>
              <w:bottom w:val="single" w:sz="4" w:space="0" w:color="auto"/>
              <w:right w:val="single" w:sz="4" w:space="0" w:color="auto"/>
            </w:tcBorders>
          </w:tcPr>
          <w:p w:rsidR="00D43AB2" w:rsidRPr="00D43AB2" w:rsidRDefault="00D43AB2"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D43AB2" w:rsidRPr="00D43AB2" w:rsidRDefault="00D43AB2"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r>
      <w:tr w:rsidR="00D43AB2" w:rsidRPr="00543ADA" w:rsidTr="00B62982">
        <w:trPr>
          <w:trHeight w:val="207"/>
        </w:trPr>
        <w:tc>
          <w:tcPr>
            <w:tcW w:w="2000" w:type="dxa"/>
            <w:vMerge/>
            <w:tcBorders>
              <w:left w:val="single" w:sz="4" w:space="0" w:color="auto"/>
              <w:bottom w:val="single" w:sz="4" w:space="0" w:color="auto"/>
              <w:right w:val="single" w:sz="4" w:space="0" w:color="auto"/>
            </w:tcBorders>
            <w:shd w:val="clear" w:color="auto" w:fill="auto"/>
          </w:tcPr>
          <w:p w:rsidR="00D43AB2" w:rsidRPr="00D43AB2" w:rsidRDefault="00D43AB2" w:rsidP="00B62982">
            <w:pPr>
              <w:jc w:val="center"/>
              <w:rPr>
                <w:rFonts w:ascii="Arial" w:hAnsi="Arial" w:cs="Arial"/>
                <w:sz w:val="20"/>
                <w:szCs w:val="20"/>
              </w:rPr>
            </w:pPr>
          </w:p>
        </w:tc>
        <w:tc>
          <w:tcPr>
            <w:tcW w:w="3118" w:type="dxa"/>
            <w:vMerge/>
            <w:tcBorders>
              <w:left w:val="single" w:sz="4" w:space="0" w:color="auto"/>
              <w:bottom w:val="single" w:sz="4" w:space="0" w:color="auto"/>
              <w:right w:val="single" w:sz="4" w:space="0" w:color="auto"/>
            </w:tcBorders>
            <w:shd w:val="clear" w:color="auto" w:fill="auto"/>
          </w:tcPr>
          <w:p w:rsidR="00D43AB2" w:rsidRPr="00D43AB2" w:rsidRDefault="00D43AB2" w:rsidP="00B62982">
            <w:pPr>
              <w:jc w:val="center"/>
              <w:rPr>
                <w:rFonts w:ascii="Arial" w:hAnsi="Arial" w:cs="Arial"/>
                <w:sz w:val="20"/>
                <w:szCs w:val="20"/>
              </w:rPr>
            </w:pPr>
          </w:p>
        </w:tc>
        <w:tc>
          <w:tcPr>
            <w:tcW w:w="3828" w:type="dxa"/>
            <w:tcBorders>
              <w:top w:val="nil"/>
              <w:left w:val="nil"/>
              <w:bottom w:val="single" w:sz="4" w:space="0" w:color="auto"/>
              <w:right w:val="single" w:sz="4" w:space="0" w:color="auto"/>
            </w:tcBorders>
            <w:shd w:val="clear" w:color="auto" w:fill="auto"/>
          </w:tcPr>
          <w:p w:rsidR="00D43AB2" w:rsidRPr="00D43AB2" w:rsidRDefault="00D43AB2" w:rsidP="00B62982">
            <w:pPr>
              <w:rPr>
                <w:rFonts w:ascii="Arial" w:hAnsi="Arial" w:cs="Arial"/>
                <w:sz w:val="20"/>
                <w:szCs w:val="20"/>
              </w:rPr>
            </w:pPr>
            <w:r w:rsidRPr="00D43AB2">
              <w:rPr>
                <w:rFonts w:ascii="Arial" w:hAnsi="Arial" w:cs="Arial"/>
                <w:sz w:val="20"/>
                <w:szCs w:val="20"/>
              </w:rPr>
              <w:t>юридические лица</w:t>
            </w:r>
          </w:p>
        </w:tc>
        <w:tc>
          <w:tcPr>
            <w:tcW w:w="1718" w:type="dxa"/>
            <w:tcBorders>
              <w:top w:val="nil"/>
              <w:left w:val="single" w:sz="4" w:space="0" w:color="auto"/>
              <w:bottom w:val="single" w:sz="4" w:space="0" w:color="auto"/>
              <w:right w:val="single" w:sz="4" w:space="0" w:color="auto"/>
            </w:tcBorders>
          </w:tcPr>
          <w:p w:rsidR="00D43AB2" w:rsidRPr="00D43AB2" w:rsidRDefault="00D43AB2" w:rsidP="00B62982">
            <w:pPr>
              <w:jc w:val="center"/>
              <w:rPr>
                <w:rFonts w:ascii="Arial" w:hAnsi="Arial" w:cs="Arial"/>
                <w:sz w:val="20"/>
                <w:szCs w:val="20"/>
              </w:rPr>
            </w:pPr>
          </w:p>
        </w:tc>
        <w:tc>
          <w:tcPr>
            <w:tcW w:w="1368" w:type="dxa"/>
            <w:tcBorders>
              <w:top w:val="nil"/>
              <w:left w:val="nil"/>
              <w:bottom w:val="single" w:sz="4" w:space="0" w:color="auto"/>
              <w:right w:val="single" w:sz="4" w:space="0" w:color="auto"/>
            </w:tcBorders>
          </w:tcPr>
          <w:p w:rsidR="00D43AB2" w:rsidRPr="00D43AB2" w:rsidRDefault="00D43AB2" w:rsidP="00B62982">
            <w:pPr>
              <w:jc w:val="center"/>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AB2" w:rsidRPr="00D43AB2" w:rsidRDefault="00D43AB2" w:rsidP="00B62982">
            <w:pPr>
              <w:jc w:val="center"/>
              <w:rPr>
                <w:rFonts w:ascii="Arial" w:hAnsi="Arial" w:cs="Arial"/>
                <w:sz w:val="20"/>
                <w:szCs w:val="20"/>
              </w:rPr>
            </w:pPr>
          </w:p>
        </w:tc>
      </w:tr>
    </w:tbl>
    <w:p w:rsidR="007B752B" w:rsidRPr="00543ADA" w:rsidRDefault="007B752B" w:rsidP="007B752B">
      <w:pPr>
        <w:autoSpaceDE w:val="0"/>
        <w:autoSpaceDN w:val="0"/>
        <w:adjustRightInd w:val="0"/>
        <w:jc w:val="both"/>
        <w:outlineLvl w:val="1"/>
        <w:rPr>
          <w:rFonts w:ascii="Arial" w:hAnsi="Arial" w:cs="Arial"/>
        </w:rPr>
      </w:pPr>
      <w:r w:rsidRPr="00543ADA">
        <w:rPr>
          <w:rFonts w:ascii="Arial" w:hAnsi="Arial" w:cs="Arial"/>
        </w:rPr>
        <w:t>Начальник отдела культуры, молодежной</w:t>
      </w:r>
    </w:p>
    <w:p w:rsidR="007B752B" w:rsidRPr="00543ADA" w:rsidRDefault="007B752B" w:rsidP="007B752B">
      <w:pPr>
        <w:autoSpaceDE w:val="0"/>
        <w:autoSpaceDN w:val="0"/>
        <w:adjustRightInd w:val="0"/>
        <w:jc w:val="both"/>
        <w:outlineLvl w:val="1"/>
        <w:rPr>
          <w:rFonts w:ascii="Arial" w:hAnsi="Arial" w:cs="Arial"/>
        </w:rPr>
      </w:pPr>
      <w:r w:rsidRPr="00543ADA">
        <w:rPr>
          <w:rFonts w:ascii="Arial" w:hAnsi="Arial" w:cs="Arial"/>
        </w:rPr>
        <w:t xml:space="preserve">политики и туризма администрации   </w:t>
      </w:r>
    </w:p>
    <w:p w:rsidR="007B752B" w:rsidRDefault="007B752B" w:rsidP="007B752B">
      <w:pPr>
        <w:tabs>
          <w:tab w:val="left" w:pos="6990"/>
        </w:tabs>
        <w:autoSpaceDE w:val="0"/>
        <w:autoSpaceDN w:val="0"/>
        <w:adjustRightInd w:val="0"/>
        <w:jc w:val="both"/>
        <w:outlineLvl w:val="1"/>
        <w:rPr>
          <w:rFonts w:ascii="Arial" w:hAnsi="Arial" w:cs="Arial"/>
        </w:rPr>
      </w:pPr>
      <w:r w:rsidRPr="00543ADA">
        <w:rPr>
          <w:rFonts w:ascii="Arial" w:hAnsi="Arial" w:cs="Arial"/>
        </w:rPr>
        <w:t>Шушенского района</w:t>
      </w:r>
      <w:r w:rsidRPr="00543ADA">
        <w:rPr>
          <w:rFonts w:ascii="Arial" w:hAnsi="Arial" w:cs="Arial"/>
        </w:rPr>
        <w:tab/>
        <w:t xml:space="preserve">                                                                                   А. В. Костюченко</w:t>
      </w:r>
    </w:p>
    <w:p w:rsidR="007B752B" w:rsidRDefault="007B752B" w:rsidP="007B752B">
      <w:pPr>
        <w:tabs>
          <w:tab w:val="left" w:pos="6990"/>
        </w:tabs>
        <w:autoSpaceDE w:val="0"/>
        <w:autoSpaceDN w:val="0"/>
        <w:adjustRightInd w:val="0"/>
        <w:jc w:val="both"/>
        <w:outlineLvl w:val="1"/>
        <w:rPr>
          <w:rFonts w:ascii="Arial" w:hAnsi="Arial" w:cs="Arial"/>
        </w:rPr>
        <w:sectPr w:rsidR="007B752B" w:rsidSect="007B752B">
          <w:pgSz w:w="16838" w:h="11906" w:orient="landscape"/>
          <w:pgMar w:top="1077" w:right="816" w:bottom="1077" w:left="1134" w:header="709" w:footer="709" w:gutter="0"/>
          <w:cols w:space="708"/>
          <w:docGrid w:linePitch="360"/>
        </w:sectPr>
      </w:pPr>
    </w:p>
    <w:p w:rsidR="006865CC" w:rsidRPr="00192A2D" w:rsidRDefault="006865CC" w:rsidP="006865CC">
      <w:pPr>
        <w:pStyle w:val="ac"/>
        <w:jc w:val="right"/>
        <w:rPr>
          <w:rFonts w:ascii="Arial" w:hAnsi="Arial" w:cs="Arial"/>
          <w:sz w:val="20"/>
          <w:szCs w:val="20"/>
        </w:rPr>
      </w:pPr>
      <w:r w:rsidRPr="008854BB">
        <w:rPr>
          <w:rFonts w:ascii="Arial" w:hAnsi="Arial" w:cs="Arial"/>
          <w:sz w:val="20"/>
          <w:szCs w:val="20"/>
        </w:rPr>
        <w:t>Приложение</w:t>
      </w:r>
      <w:r>
        <w:rPr>
          <w:rFonts w:ascii="Arial" w:hAnsi="Arial" w:cs="Arial"/>
          <w:sz w:val="20"/>
          <w:szCs w:val="20"/>
        </w:rPr>
        <w:t xml:space="preserve"> № </w:t>
      </w:r>
      <w:r w:rsidR="00192A2D" w:rsidRPr="00192A2D">
        <w:rPr>
          <w:rFonts w:ascii="Arial" w:hAnsi="Arial" w:cs="Arial"/>
          <w:sz w:val="20"/>
          <w:szCs w:val="20"/>
        </w:rPr>
        <w:t>5</w:t>
      </w:r>
    </w:p>
    <w:p w:rsidR="00192A2D" w:rsidRPr="00543ADA" w:rsidRDefault="006865CC" w:rsidP="00192A2D">
      <w:pPr>
        <w:jc w:val="right"/>
        <w:rPr>
          <w:rFonts w:ascii="Arial" w:hAnsi="Arial" w:cs="Arial"/>
          <w:sz w:val="20"/>
          <w:szCs w:val="20"/>
        </w:rPr>
      </w:pPr>
      <w:r w:rsidRPr="00F95678">
        <w:rPr>
          <w:b/>
        </w:rPr>
        <w:t xml:space="preserve">                                                                  </w:t>
      </w:r>
      <w:r w:rsidR="00192A2D" w:rsidRPr="00543ADA">
        <w:rPr>
          <w:rFonts w:ascii="Arial" w:hAnsi="Arial" w:cs="Arial"/>
          <w:sz w:val="20"/>
          <w:szCs w:val="20"/>
        </w:rPr>
        <w:t>к муни</w:t>
      </w:r>
      <w:r w:rsidR="00192A2D">
        <w:rPr>
          <w:rFonts w:ascii="Arial" w:hAnsi="Arial" w:cs="Arial"/>
          <w:sz w:val="20"/>
          <w:szCs w:val="20"/>
        </w:rPr>
        <w:t>ципальной программ</w:t>
      </w:r>
      <w:r w:rsidR="00310AC5">
        <w:rPr>
          <w:rFonts w:ascii="Arial" w:hAnsi="Arial" w:cs="Arial"/>
          <w:sz w:val="20"/>
          <w:szCs w:val="20"/>
        </w:rPr>
        <w:t>е</w:t>
      </w:r>
      <w:r w:rsidR="00192A2D">
        <w:rPr>
          <w:rFonts w:ascii="Arial" w:hAnsi="Arial" w:cs="Arial"/>
          <w:sz w:val="20"/>
          <w:szCs w:val="20"/>
        </w:rPr>
        <w:t xml:space="preserve"> «Развитие </w:t>
      </w:r>
      <w:r w:rsidR="00192A2D" w:rsidRPr="00543ADA">
        <w:rPr>
          <w:rFonts w:ascii="Arial" w:hAnsi="Arial" w:cs="Arial"/>
          <w:sz w:val="20"/>
          <w:szCs w:val="20"/>
        </w:rPr>
        <w:t xml:space="preserve">поддержка </w:t>
      </w:r>
    </w:p>
    <w:p w:rsidR="00192A2D" w:rsidRPr="00543ADA" w:rsidRDefault="00192A2D" w:rsidP="00192A2D">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6865CC" w:rsidRPr="00192A2D" w:rsidRDefault="00192A2D" w:rsidP="00192A2D">
      <w:pPr>
        <w:pStyle w:val="ConsPlusTitle"/>
        <w:widowControl/>
        <w:jc w:val="right"/>
        <w:rPr>
          <w:b w:val="0"/>
        </w:rPr>
      </w:pPr>
      <w:r w:rsidRPr="00192A2D">
        <w:rPr>
          <w:b w:val="0"/>
        </w:rPr>
        <w:t>Шушенского района»</w:t>
      </w:r>
    </w:p>
    <w:p w:rsidR="006865CC" w:rsidRPr="00F95678" w:rsidRDefault="006865CC" w:rsidP="006865CC">
      <w:pPr>
        <w:pStyle w:val="ConsPlusTitle"/>
        <w:widowControl/>
        <w:tabs>
          <w:tab w:val="left" w:pos="5040"/>
          <w:tab w:val="left" w:pos="5940"/>
          <w:tab w:val="left" w:pos="6660"/>
          <w:tab w:val="left" w:pos="7200"/>
          <w:tab w:val="left" w:pos="8100"/>
          <w:tab w:val="left" w:pos="9000"/>
        </w:tabs>
        <w:jc w:val="right"/>
        <w:rPr>
          <w:b w:val="0"/>
        </w:rPr>
      </w:pPr>
      <w:r w:rsidRPr="00F95678">
        <w:rPr>
          <w:b w:val="0"/>
        </w:rPr>
        <w:t xml:space="preserve">                </w:t>
      </w:r>
      <w:r>
        <w:rPr>
          <w:b w:val="0"/>
        </w:rPr>
        <w:t xml:space="preserve">          </w:t>
      </w:r>
      <w:r w:rsidR="00AF5AC4" w:rsidRPr="00502925">
        <w:rPr>
          <w:b w:val="0"/>
          <w:u w:val="single"/>
        </w:rPr>
        <w:t>от</w:t>
      </w:r>
      <w:r w:rsidR="00AF5AC4">
        <w:rPr>
          <w:b w:val="0"/>
          <w:u w:val="single"/>
        </w:rPr>
        <w:t xml:space="preserve">  11.11.2019 г  </w:t>
      </w:r>
      <w:r w:rsidR="00AF5AC4">
        <w:rPr>
          <w:b w:val="0"/>
        </w:rPr>
        <w:t xml:space="preserve">№ </w:t>
      </w:r>
      <w:r w:rsidR="00AF5AC4" w:rsidRPr="00AF5AC4">
        <w:rPr>
          <w:b w:val="0"/>
          <w:u w:val="single"/>
        </w:rPr>
        <w:t>1117</w:t>
      </w:r>
      <w:r>
        <w:rPr>
          <w:b w:val="0"/>
          <w:u w:val="single"/>
        </w:rPr>
        <w:t xml:space="preserve">      </w:t>
      </w:r>
      <w:r w:rsidRPr="00F95678">
        <w:rPr>
          <w:b w:val="0"/>
        </w:rPr>
        <w:t xml:space="preserve">                      </w:t>
      </w:r>
    </w:p>
    <w:p w:rsidR="006865CC" w:rsidRDefault="006865CC" w:rsidP="006865CC">
      <w:pPr>
        <w:pStyle w:val="ConsPlusTitle"/>
        <w:widowControl/>
        <w:jc w:val="center"/>
        <w:rPr>
          <w:b w:val="0"/>
          <w:sz w:val="24"/>
          <w:szCs w:val="24"/>
        </w:rPr>
      </w:pPr>
    </w:p>
    <w:p w:rsidR="006865CC" w:rsidRPr="00D0191C" w:rsidRDefault="006865CC" w:rsidP="006865CC">
      <w:pPr>
        <w:pStyle w:val="ConsPlusTitle"/>
        <w:widowControl/>
        <w:jc w:val="center"/>
        <w:rPr>
          <w:b w:val="0"/>
          <w:sz w:val="24"/>
          <w:szCs w:val="24"/>
        </w:rPr>
      </w:pPr>
      <w:r>
        <w:rPr>
          <w:b w:val="0"/>
          <w:sz w:val="24"/>
          <w:szCs w:val="24"/>
        </w:rPr>
        <w:t>Мероприятие 1.</w:t>
      </w:r>
    </w:p>
    <w:p w:rsidR="006865CC" w:rsidRPr="006865CC" w:rsidRDefault="006865CC" w:rsidP="006865CC">
      <w:pPr>
        <w:jc w:val="center"/>
        <w:rPr>
          <w:rFonts w:ascii="Arial" w:hAnsi="Arial" w:cs="Arial"/>
        </w:rPr>
      </w:pPr>
      <w:r w:rsidRPr="006865CC">
        <w:rPr>
          <w:rFonts w:ascii="Arial" w:hAnsi="Arial" w:cs="Arial"/>
        </w:rPr>
        <w:t>«Информационная и консультационная поддержка социально ориентированных некоммерческих организаций через муниципальный ресур</w:t>
      </w:r>
      <w:r>
        <w:rPr>
          <w:rFonts w:ascii="Arial" w:hAnsi="Arial" w:cs="Arial"/>
        </w:rPr>
        <w:t>сный центр</w:t>
      </w:r>
      <w:r w:rsidRPr="006865CC">
        <w:rPr>
          <w:rFonts w:ascii="Arial" w:hAnsi="Arial" w:cs="Arial"/>
        </w:rPr>
        <w:t>»</w:t>
      </w:r>
    </w:p>
    <w:p w:rsidR="006865CC" w:rsidRDefault="006865CC" w:rsidP="006865CC">
      <w:pPr>
        <w:jc w:val="center"/>
        <w:rPr>
          <w:rFonts w:ascii="Arial" w:hAnsi="Arial" w:cs="Arial"/>
        </w:rPr>
      </w:pP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40"/>
      </w:tblGrid>
      <w:tr w:rsidR="006865CC" w:rsidRPr="00F95678" w:rsidTr="00FB08DC">
        <w:tc>
          <w:tcPr>
            <w:tcW w:w="2559" w:type="dxa"/>
          </w:tcPr>
          <w:p w:rsidR="006865CC" w:rsidRPr="00AC678D" w:rsidRDefault="006865CC" w:rsidP="00FB08DC">
            <w:pPr>
              <w:jc w:val="both"/>
              <w:rPr>
                <w:rFonts w:ascii="Arial" w:hAnsi="Arial" w:cs="Arial"/>
              </w:rPr>
            </w:pPr>
            <w:r w:rsidRPr="00AC678D">
              <w:rPr>
                <w:rFonts w:ascii="Arial" w:hAnsi="Arial" w:cs="Arial"/>
              </w:rPr>
              <w:t>Наименование</w:t>
            </w:r>
            <w:r>
              <w:rPr>
                <w:rFonts w:ascii="Arial" w:hAnsi="Arial" w:cs="Arial"/>
              </w:rPr>
              <w:t xml:space="preserve"> отдельного мероприятия</w:t>
            </w:r>
          </w:p>
        </w:tc>
        <w:tc>
          <w:tcPr>
            <w:tcW w:w="7040" w:type="dxa"/>
          </w:tcPr>
          <w:p w:rsidR="006865CC" w:rsidRPr="00F95678" w:rsidRDefault="00C415D5" w:rsidP="00FB08DC">
            <w:pPr>
              <w:jc w:val="both"/>
              <w:rPr>
                <w:rFonts w:ascii="Arial" w:hAnsi="Arial" w:cs="Arial"/>
              </w:rPr>
            </w:pPr>
            <w:r w:rsidRPr="006865CC">
              <w:rPr>
                <w:rFonts w:ascii="Arial" w:hAnsi="Arial" w:cs="Arial"/>
              </w:rPr>
              <w:t>Информационная и консультационная поддержка социально ориентированных некоммерческих организаций через муниципальный ресур</w:t>
            </w:r>
            <w:r>
              <w:rPr>
                <w:rFonts w:ascii="Arial" w:hAnsi="Arial" w:cs="Arial"/>
              </w:rPr>
              <w:t>сный центр</w:t>
            </w:r>
          </w:p>
        </w:tc>
      </w:tr>
      <w:tr w:rsidR="006865CC" w:rsidRPr="00F95678" w:rsidTr="00FB08DC">
        <w:tc>
          <w:tcPr>
            <w:tcW w:w="2559" w:type="dxa"/>
          </w:tcPr>
          <w:p w:rsidR="006865CC" w:rsidRPr="00AC678D" w:rsidRDefault="006865CC" w:rsidP="00FB08DC">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r>
              <w:rPr>
                <w:rFonts w:ascii="Arial" w:hAnsi="Arial" w:cs="Arial"/>
              </w:rPr>
              <w:t>, в рамках которой реализуется отдельное мероприятие</w:t>
            </w:r>
          </w:p>
        </w:tc>
        <w:tc>
          <w:tcPr>
            <w:tcW w:w="7040" w:type="dxa"/>
          </w:tcPr>
          <w:p w:rsidR="006865CC" w:rsidRPr="00F95678" w:rsidRDefault="006865CC" w:rsidP="00FB08DC">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6865CC" w:rsidRPr="00F95678" w:rsidTr="00FB08DC">
        <w:tc>
          <w:tcPr>
            <w:tcW w:w="2559" w:type="dxa"/>
          </w:tcPr>
          <w:p w:rsidR="006865CC" w:rsidRPr="00AC678D" w:rsidRDefault="006865CC" w:rsidP="00FB08DC">
            <w:pPr>
              <w:jc w:val="both"/>
              <w:rPr>
                <w:rFonts w:ascii="Arial" w:hAnsi="Arial" w:cs="Arial"/>
              </w:rPr>
            </w:pPr>
            <w:r>
              <w:rPr>
                <w:rFonts w:ascii="Arial" w:hAnsi="Arial" w:cs="Arial"/>
              </w:rPr>
              <w:t>С</w:t>
            </w:r>
            <w:r w:rsidRPr="00AC678D">
              <w:rPr>
                <w:rFonts w:ascii="Arial" w:hAnsi="Arial" w:cs="Arial"/>
              </w:rPr>
              <w:t xml:space="preserve">роки реализации </w:t>
            </w:r>
            <w:r>
              <w:rPr>
                <w:rFonts w:ascii="Arial" w:hAnsi="Arial" w:cs="Arial"/>
              </w:rPr>
              <w:t>отдельного мероприятия</w:t>
            </w:r>
          </w:p>
        </w:tc>
        <w:tc>
          <w:tcPr>
            <w:tcW w:w="7040" w:type="dxa"/>
          </w:tcPr>
          <w:p w:rsidR="006865CC" w:rsidRPr="00F95678" w:rsidRDefault="006865CC" w:rsidP="00FB08DC">
            <w:pPr>
              <w:jc w:val="both"/>
              <w:rPr>
                <w:rFonts w:ascii="Arial" w:hAnsi="Arial" w:cs="Arial"/>
              </w:rPr>
            </w:pPr>
            <w:r w:rsidRPr="00F95678">
              <w:rPr>
                <w:rFonts w:ascii="Arial" w:hAnsi="Arial" w:cs="Arial"/>
              </w:rPr>
              <w:t>2017-20</w:t>
            </w:r>
            <w:r>
              <w:rPr>
                <w:rFonts w:ascii="Arial" w:hAnsi="Arial" w:cs="Arial"/>
              </w:rPr>
              <w:t>30</w:t>
            </w:r>
            <w:r w:rsidRPr="00F95678">
              <w:rPr>
                <w:rFonts w:ascii="Arial" w:hAnsi="Arial" w:cs="Arial"/>
              </w:rPr>
              <w:t xml:space="preserve"> годы</w:t>
            </w:r>
          </w:p>
        </w:tc>
      </w:tr>
      <w:tr w:rsidR="006865CC" w:rsidRPr="00F95678" w:rsidTr="00FB08DC">
        <w:tc>
          <w:tcPr>
            <w:tcW w:w="2559" w:type="dxa"/>
          </w:tcPr>
          <w:p w:rsidR="006865CC" w:rsidRDefault="006865CC" w:rsidP="00FB08DC">
            <w:pPr>
              <w:jc w:val="both"/>
              <w:rPr>
                <w:rFonts w:ascii="Arial" w:hAnsi="Arial" w:cs="Arial"/>
              </w:rPr>
            </w:pPr>
            <w:r w:rsidRPr="001518D3">
              <w:rPr>
                <w:rFonts w:ascii="Arial" w:hAnsi="Arial" w:cs="Arial"/>
              </w:rPr>
              <w:t xml:space="preserve">Цель  </w:t>
            </w:r>
            <w:r w:rsidRPr="00AC678D">
              <w:rPr>
                <w:rFonts w:ascii="Arial" w:hAnsi="Arial" w:cs="Arial"/>
              </w:rPr>
              <w:t xml:space="preserve">реализации </w:t>
            </w:r>
            <w:r>
              <w:rPr>
                <w:rFonts w:ascii="Arial" w:hAnsi="Arial" w:cs="Arial"/>
              </w:rPr>
              <w:t>отдельного мероприятия</w:t>
            </w:r>
          </w:p>
        </w:tc>
        <w:tc>
          <w:tcPr>
            <w:tcW w:w="7040" w:type="dxa"/>
          </w:tcPr>
          <w:p w:rsidR="006865CC" w:rsidRPr="002637D8" w:rsidRDefault="005E63C2" w:rsidP="00FB08DC">
            <w:pPr>
              <w:jc w:val="both"/>
              <w:rPr>
                <w:rFonts w:ascii="Arial" w:hAnsi="Arial" w:cs="Arial"/>
              </w:rPr>
            </w:pPr>
            <w:r w:rsidRPr="009059B7">
              <w:rPr>
                <w:rFonts w:ascii="Arial" w:hAnsi="Arial" w:cs="Arial"/>
                <w:color w:val="000000"/>
                <w:shd w:val="clear" w:color="auto" w:fill="FFFFFF"/>
              </w:rPr>
              <w:t xml:space="preserve">Повышение информированности СОНКО </w:t>
            </w:r>
            <w:r w:rsidRPr="002637D8">
              <w:rPr>
                <w:rFonts w:ascii="Arial" w:hAnsi="Arial" w:cs="Arial"/>
                <w:color w:val="000000"/>
                <w:shd w:val="clear" w:color="auto" w:fill="FFFFFF"/>
              </w:rPr>
              <w:t>осуществляющих деятельность на территории</w:t>
            </w:r>
            <w:r w:rsidRPr="009059B7">
              <w:rPr>
                <w:rFonts w:ascii="Arial" w:hAnsi="Arial" w:cs="Arial"/>
                <w:color w:val="000000"/>
                <w:shd w:val="clear" w:color="auto" w:fill="FFFFFF"/>
              </w:rPr>
              <w:t xml:space="preserve"> Шушенского района в решении актуальных социальных проблем</w:t>
            </w:r>
            <w:r w:rsidRPr="002637D8">
              <w:rPr>
                <w:rFonts w:ascii="Arial" w:hAnsi="Arial" w:cs="Arial"/>
                <w:color w:val="000000"/>
                <w:shd w:val="clear" w:color="auto" w:fill="FFFFFF"/>
              </w:rPr>
              <w:t>.</w:t>
            </w:r>
          </w:p>
        </w:tc>
      </w:tr>
      <w:tr w:rsidR="006865CC" w:rsidRPr="00F95678" w:rsidTr="00FB08DC">
        <w:tc>
          <w:tcPr>
            <w:tcW w:w="2559" w:type="dxa"/>
          </w:tcPr>
          <w:p w:rsidR="006865CC" w:rsidRPr="001518D3" w:rsidRDefault="006865CC" w:rsidP="00FB08DC">
            <w:pPr>
              <w:jc w:val="both"/>
              <w:rPr>
                <w:rFonts w:ascii="Arial" w:hAnsi="Arial" w:cs="Arial"/>
              </w:rPr>
            </w:pPr>
            <w:r>
              <w:rPr>
                <w:rFonts w:ascii="Arial" w:hAnsi="Arial" w:cs="Arial"/>
              </w:rPr>
              <w:t>Наименование главного распорядителя бюджетных средств, ответственного за реализацию отдельного мероприятия</w:t>
            </w:r>
          </w:p>
        </w:tc>
        <w:tc>
          <w:tcPr>
            <w:tcW w:w="7040" w:type="dxa"/>
          </w:tcPr>
          <w:p w:rsidR="006865CC" w:rsidRPr="000809B8" w:rsidRDefault="006865CC" w:rsidP="00FB08DC">
            <w:pPr>
              <w:jc w:val="both"/>
              <w:rPr>
                <w:rFonts w:ascii="Arial" w:hAnsi="Arial" w:cs="Arial"/>
                <w:color w:val="333333"/>
                <w:shd w:val="clear" w:color="auto" w:fill="FFFFFF"/>
              </w:rPr>
            </w:pPr>
            <w:r w:rsidRPr="000809B8">
              <w:rPr>
                <w:rFonts w:ascii="Arial" w:hAnsi="Arial" w:cs="Arial"/>
              </w:rPr>
              <w:t>Отдел культуры, молодежной политики и туризма администрации Шушенского района</w:t>
            </w:r>
          </w:p>
        </w:tc>
      </w:tr>
      <w:tr w:rsidR="006865CC" w:rsidRPr="00F95678" w:rsidTr="00FB08DC">
        <w:tc>
          <w:tcPr>
            <w:tcW w:w="2559" w:type="dxa"/>
          </w:tcPr>
          <w:p w:rsidR="006865CC" w:rsidRDefault="006865CC" w:rsidP="00FB08DC">
            <w:pPr>
              <w:rPr>
                <w:rFonts w:ascii="Arial" w:hAnsi="Arial" w:cs="Arial"/>
              </w:rPr>
            </w:pPr>
            <w:r>
              <w:rPr>
                <w:rFonts w:ascii="Arial" w:hAnsi="Arial" w:cs="Arial"/>
              </w:rPr>
              <w:t xml:space="preserve">Ожидаемые результаты от реализации отдельного мероприятия, перечень показателей результативности, оформленные в соответствии с приложением к требованиям к информации </w:t>
            </w:r>
          </w:p>
        </w:tc>
        <w:tc>
          <w:tcPr>
            <w:tcW w:w="7040" w:type="dxa"/>
          </w:tcPr>
          <w:p w:rsidR="006865CC" w:rsidRDefault="006865CC" w:rsidP="00FB08DC">
            <w:pPr>
              <w:jc w:val="both"/>
              <w:rPr>
                <w:rFonts w:ascii="Arial" w:hAnsi="Arial" w:cs="Arial"/>
              </w:rPr>
            </w:pPr>
            <w:r>
              <w:rPr>
                <w:rFonts w:ascii="Arial" w:hAnsi="Arial" w:cs="Arial"/>
              </w:rPr>
              <w:t>Размещение информации на сайте администрации, сайте муниципального ресурсного центра, группы в социальных сетях о деятельности н</w:t>
            </w:r>
            <w:r w:rsidRPr="00DF6D77">
              <w:rPr>
                <w:rFonts w:ascii="Arial" w:hAnsi="Arial" w:cs="Arial"/>
              </w:rPr>
              <w:t xml:space="preserve">е менее </w:t>
            </w:r>
            <w:r>
              <w:rPr>
                <w:rFonts w:ascii="Arial" w:hAnsi="Arial" w:cs="Arial"/>
              </w:rPr>
              <w:t xml:space="preserve">3 СО </w:t>
            </w:r>
            <w:r w:rsidRPr="00DF6D77">
              <w:rPr>
                <w:rFonts w:ascii="Arial" w:hAnsi="Arial" w:cs="Arial"/>
              </w:rPr>
              <w:t>НКО</w:t>
            </w:r>
            <w:r>
              <w:rPr>
                <w:rFonts w:ascii="Arial" w:hAnsi="Arial" w:cs="Arial"/>
              </w:rPr>
              <w:t>.</w:t>
            </w:r>
          </w:p>
          <w:p w:rsidR="006865CC" w:rsidRPr="00DF6D77" w:rsidRDefault="006865CC" w:rsidP="006865CC">
            <w:pPr>
              <w:jc w:val="both"/>
              <w:rPr>
                <w:rFonts w:ascii="Arial" w:hAnsi="Arial" w:cs="Arial"/>
              </w:rPr>
            </w:pPr>
            <w:r>
              <w:rPr>
                <w:rFonts w:ascii="Arial" w:hAnsi="Arial" w:cs="Arial"/>
              </w:rPr>
              <w:t>Проведение консультаций для СО НКО, не менее 22 в год. Предоставление информации о грантовых программах и конкурсов</w:t>
            </w:r>
            <w:r w:rsidRPr="00A23614">
              <w:rPr>
                <w:rFonts w:ascii="Arial" w:hAnsi="Arial" w:cs="Arial"/>
              </w:rPr>
              <w:t xml:space="preserve"> для СО НКО района, не менее </w:t>
            </w:r>
            <w:r>
              <w:rPr>
                <w:rFonts w:ascii="Arial" w:hAnsi="Arial" w:cs="Arial"/>
              </w:rPr>
              <w:t>5 ежегодно.</w:t>
            </w:r>
          </w:p>
        </w:tc>
      </w:tr>
      <w:tr w:rsidR="006865CC" w:rsidRPr="00F95678" w:rsidTr="00FB08DC">
        <w:tc>
          <w:tcPr>
            <w:tcW w:w="2559" w:type="dxa"/>
          </w:tcPr>
          <w:p w:rsidR="006865CC" w:rsidRPr="00F95678" w:rsidRDefault="006865CC" w:rsidP="00FB08DC">
            <w:pPr>
              <w:pStyle w:val="ConsPlusNormal"/>
              <w:widowControl/>
              <w:ind w:firstLine="0"/>
              <w:rPr>
                <w:sz w:val="24"/>
                <w:szCs w:val="24"/>
              </w:rPr>
            </w:pPr>
            <w:r w:rsidRPr="00F95678">
              <w:rPr>
                <w:sz w:val="24"/>
                <w:szCs w:val="24"/>
              </w:rPr>
              <w:t xml:space="preserve">Информация по ресурсному обеспечению </w:t>
            </w:r>
            <w:r w:rsidRPr="00556C7C">
              <w:rPr>
                <w:sz w:val="24"/>
                <w:szCs w:val="24"/>
              </w:rPr>
              <w:t>отдельного мероприятия</w:t>
            </w:r>
          </w:p>
        </w:tc>
        <w:tc>
          <w:tcPr>
            <w:tcW w:w="7040" w:type="dxa"/>
          </w:tcPr>
          <w:p w:rsidR="006865CC" w:rsidRPr="00F95678" w:rsidRDefault="006865CC" w:rsidP="00FB08DC">
            <w:pPr>
              <w:rPr>
                <w:rFonts w:ascii="Arial" w:hAnsi="Arial" w:cs="Arial"/>
              </w:rPr>
            </w:pPr>
            <w:r>
              <w:rPr>
                <w:rFonts w:ascii="Arial" w:hAnsi="Arial" w:cs="Arial"/>
              </w:rPr>
              <w:t>Ресурсного обеспечения нет</w:t>
            </w:r>
          </w:p>
        </w:tc>
      </w:tr>
    </w:tbl>
    <w:p w:rsidR="006865CC" w:rsidRDefault="006865CC" w:rsidP="006865CC">
      <w:pPr>
        <w:tabs>
          <w:tab w:val="left" w:pos="6990"/>
        </w:tabs>
        <w:autoSpaceDE w:val="0"/>
        <w:autoSpaceDN w:val="0"/>
        <w:adjustRightInd w:val="0"/>
        <w:jc w:val="both"/>
        <w:outlineLvl w:val="1"/>
        <w:rPr>
          <w:rFonts w:ascii="Arial" w:hAnsi="Arial" w:cs="Arial"/>
        </w:rPr>
      </w:pPr>
    </w:p>
    <w:p w:rsidR="006865CC" w:rsidRDefault="006865CC" w:rsidP="006865CC">
      <w:pPr>
        <w:tabs>
          <w:tab w:val="left" w:pos="6990"/>
        </w:tabs>
        <w:autoSpaceDE w:val="0"/>
        <w:autoSpaceDN w:val="0"/>
        <w:adjustRightInd w:val="0"/>
        <w:jc w:val="both"/>
        <w:outlineLvl w:val="1"/>
        <w:rPr>
          <w:rFonts w:ascii="Arial" w:hAnsi="Arial" w:cs="Arial"/>
        </w:rPr>
        <w:sectPr w:rsidR="006865CC" w:rsidSect="0054210C">
          <w:pgSz w:w="11906" w:h="16838"/>
          <w:pgMar w:top="1134" w:right="1077" w:bottom="816" w:left="1077" w:header="709" w:footer="709" w:gutter="0"/>
          <w:cols w:space="708"/>
          <w:docGrid w:linePitch="360"/>
        </w:sectPr>
      </w:pPr>
    </w:p>
    <w:p w:rsidR="006865CC" w:rsidRPr="00543ADA" w:rsidRDefault="006865CC" w:rsidP="006865CC">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t>Приложение</w:t>
      </w:r>
      <w:r>
        <w:rPr>
          <w:rFonts w:ascii="Arial" w:hAnsi="Arial" w:cs="Arial"/>
          <w:sz w:val="20"/>
          <w:szCs w:val="20"/>
        </w:rPr>
        <w:t xml:space="preserve"> </w:t>
      </w:r>
    </w:p>
    <w:p w:rsidR="006865CC" w:rsidRDefault="006865CC" w:rsidP="006865CC">
      <w:pPr>
        <w:pStyle w:val="ConsPlusTitle"/>
        <w:widowControl/>
        <w:jc w:val="right"/>
        <w:rPr>
          <w:b w:val="0"/>
        </w:rPr>
      </w:pPr>
      <w:r w:rsidRPr="0033783B">
        <w:t xml:space="preserve">к </w:t>
      </w:r>
      <w:r w:rsidRPr="0033783B">
        <w:rPr>
          <w:b w:val="0"/>
        </w:rPr>
        <w:t>Требования</w:t>
      </w:r>
      <w:r>
        <w:rPr>
          <w:b w:val="0"/>
        </w:rPr>
        <w:t>м</w:t>
      </w:r>
      <w:r w:rsidRPr="0033783B">
        <w:rPr>
          <w:b w:val="0"/>
        </w:rPr>
        <w:t xml:space="preserve"> к информации об отдельном </w:t>
      </w:r>
    </w:p>
    <w:p w:rsidR="006865CC" w:rsidRPr="0033783B" w:rsidRDefault="006865CC" w:rsidP="006865CC">
      <w:pPr>
        <w:pStyle w:val="ConsPlusTitle"/>
        <w:widowControl/>
        <w:jc w:val="right"/>
        <w:rPr>
          <w:b w:val="0"/>
        </w:rPr>
      </w:pPr>
      <w:r w:rsidRPr="0033783B">
        <w:rPr>
          <w:b w:val="0"/>
        </w:rPr>
        <w:t>мероприятии муниципальной программы</w:t>
      </w:r>
    </w:p>
    <w:p w:rsidR="00152611" w:rsidRDefault="006865CC" w:rsidP="006865CC">
      <w:pPr>
        <w:jc w:val="right"/>
        <w:rPr>
          <w:rFonts w:ascii="Arial" w:hAnsi="Arial" w:cs="Arial"/>
          <w:sz w:val="20"/>
          <w:szCs w:val="20"/>
        </w:rPr>
      </w:pPr>
      <w:r w:rsidRPr="0033783B">
        <w:rPr>
          <w:rFonts w:ascii="Arial" w:hAnsi="Arial" w:cs="Arial"/>
          <w:sz w:val="20"/>
          <w:szCs w:val="20"/>
        </w:rPr>
        <w:t>«</w:t>
      </w:r>
      <w:r w:rsidR="00152611" w:rsidRPr="00152611">
        <w:rPr>
          <w:rFonts w:ascii="Arial" w:hAnsi="Arial" w:cs="Arial"/>
          <w:sz w:val="20"/>
          <w:szCs w:val="20"/>
        </w:rPr>
        <w:t>Информационная и консультационная поддержка</w:t>
      </w:r>
    </w:p>
    <w:p w:rsidR="00152611" w:rsidRDefault="00152611" w:rsidP="006865CC">
      <w:pPr>
        <w:jc w:val="right"/>
        <w:rPr>
          <w:rFonts w:ascii="Arial" w:hAnsi="Arial" w:cs="Arial"/>
          <w:sz w:val="20"/>
          <w:szCs w:val="20"/>
        </w:rPr>
      </w:pPr>
      <w:r w:rsidRPr="00152611">
        <w:rPr>
          <w:rFonts w:ascii="Arial" w:hAnsi="Arial" w:cs="Arial"/>
          <w:sz w:val="20"/>
          <w:szCs w:val="20"/>
        </w:rPr>
        <w:t xml:space="preserve"> социально ориентированных некоммерческих </w:t>
      </w:r>
    </w:p>
    <w:p w:rsidR="006865CC" w:rsidRPr="0033783B" w:rsidRDefault="00152611" w:rsidP="006865CC">
      <w:pPr>
        <w:jc w:val="right"/>
        <w:rPr>
          <w:rFonts w:ascii="Arial" w:hAnsi="Arial" w:cs="Arial"/>
          <w:sz w:val="20"/>
          <w:szCs w:val="20"/>
        </w:rPr>
      </w:pPr>
      <w:r w:rsidRPr="00152611">
        <w:rPr>
          <w:rFonts w:ascii="Arial" w:hAnsi="Arial" w:cs="Arial"/>
          <w:sz w:val="20"/>
          <w:szCs w:val="20"/>
        </w:rPr>
        <w:t>организаций через муниципальный ресурсный центр</w:t>
      </w:r>
      <w:r w:rsidR="006865CC" w:rsidRPr="0033783B">
        <w:rPr>
          <w:rFonts w:ascii="Arial" w:hAnsi="Arial" w:cs="Arial"/>
          <w:sz w:val="20"/>
          <w:szCs w:val="20"/>
        </w:rPr>
        <w:t>»</w:t>
      </w:r>
    </w:p>
    <w:p w:rsidR="006865CC" w:rsidRPr="00543ADA" w:rsidRDefault="006865CC" w:rsidP="006865CC">
      <w:pPr>
        <w:jc w:val="center"/>
        <w:rPr>
          <w:rFonts w:ascii="Arial" w:hAnsi="Arial" w:cs="Arial"/>
        </w:rPr>
      </w:pPr>
      <w:r w:rsidRPr="00543ADA">
        <w:rPr>
          <w:rFonts w:ascii="Arial" w:hAnsi="Arial" w:cs="Arial"/>
        </w:rPr>
        <w:t>Перечень показателей результативности</w:t>
      </w:r>
    </w:p>
    <w:p w:rsidR="006865CC" w:rsidRPr="00543ADA" w:rsidRDefault="006865CC" w:rsidP="006865CC">
      <w:pPr>
        <w:autoSpaceDE w:val="0"/>
        <w:autoSpaceDN w:val="0"/>
        <w:adjustRightInd w:val="0"/>
        <w:ind w:firstLine="540"/>
        <w:jc w:val="center"/>
        <w:rPr>
          <w:rFonts w:ascii="Arial" w:hAnsi="Arial" w:cs="Arial"/>
        </w:rPr>
      </w:pPr>
    </w:p>
    <w:tbl>
      <w:tblPr>
        <w:tblW w:w="14743" w:type="dxa"/>
        <w:tblInd w:w="-72" w:type="dxa"/>
        <w:tblLayout w:type="fixed"/>
        <w:tblCellMar>
          <w:left w:w="70" w:type="dxa"/>
          <w:right w:w="70" w:type="dxa"/>
        </w:tblCellMar>
        <w:tblLook w:val="0000" w:firstRow="0" w:lastRow="0" w:firstColumn="0" w:lastColumn="0" w:noHBand="0" w:noVBand="0"/>
      </w:tblPr>
      <w:tblGrid>
        <w:gridCol w:w="464"/>
        <w:gridCol w:w="3056"/>
        <w:gridCol w:w="1397"/>
        <w:gridCol w:w="1979"/>
        <w:gridCol w:w="1893"/>
        <w:gridCol w:w="1843"/>
        <w:gridCol w:w="2126"/>
        <w:gridCol w:w="1985"/>
      </w:tblGrid>
      <w:tr w:rsidR="006865CC" w:rsidRPr="00543ADA" w:rsidTr="00FB08DC">
        <w:trPr>
          <w:cantSplit/>
          <w:trHeight w:val="555"/>
        </w:trPr>
        <w:tc>
          <w:tcPr>
            <w:tcW w:w="464"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 xml:space="preserve">№  </w:t>
            </w:r>
            <w:r w:rsidRPr="00326F95">
              <w:rPr>
                <w:rFonts w:ascii="Arial" w:hAnsi="Arial" w:cs="Arial"/>
                <w:sz w:val="20"/>
                <w:szCs w:val="20"/>
              </w:rPr>
              <w:br/>
              <w:t>п/п</w:t>
            </w:r>
          </w:p>
        </w:tc>
        <w:tc>
          <w:tcPr>
            <w:tcW w:w="3056"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Цель, показатели результативности</w:t>
            </w:r>
          </w:p>
        </w:tc>
        <w:tc>
          <w:tcPr>
            <w:tcW w:w="1397"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Единица</w:t>
            </w:r>
            <w:r w:rsidRPr="00326F95">
              <w:rPr>
                <w:rFonts w:ascii="Arial" w:hAnsi="Arial" w:cs="Arial"/>
                <w:sz w:val="20"/>
                <w:szCs w:val="20"/>
              </w:rPr>
              <w:br/>
              <w:t>измерения</w:t>
            </w:r>
          </w:p>
        </w:tc>
        <w:tc>
          <w:tcPr>
            <w:tcW w:w="1979"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 xml:space="preserve">Источник </w:t>
            </w:r>
            <w:r w:rsidRPr="00326F95">
              <w:rPr>
                <w:rFonts w:ascii="Arial" w:hAnsi="Arial" w:cs="Arial"/>
                <w:sz w:val="20"/>
                <w:szCs w:val="20"/>
              </w:rPr>
              <w:br/>
              <w:t>информации</w:t>
            </w:r>
          </w:p>
        </w:tc>
        <w:tc>
          <w:tcPr>
            <w:tcW w:w="1893" w:type="dxa"/>
            <w:vMerge w:val="restart"/>
            <w:tcBorders>
              <w:top w:val="single" w:sz="4" w:space="0" w:color="auto"/>
              <w:left w:val="single" w:sz="4"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Текущий финансовый год 2019</w:t>
            </w:r>
          </w:p>
        </w:tc>
        <w:tc>
          <w:tcPr>
            <w:tcW w:w="1843"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Очередной финансовый год</w:t>
            </w:r>
          </w:p>
        </w:tc>
        <w:tc>
          <w:tcPr>
            <w:tcW w:w="2126"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Первый год планового периода</w:t>
            </w:r>
          </w:p>
        </w:tc>
        <w:tc>
          <w:tcPr>
            <w:tcW w:w="1985" w:type="dxa"/>
            <w:vMerge w:val="restart"/>
            <w:tcBorders>
              <w:top w:val="single" w:sz="4" w:space="0" w:color="auto"/>
              <w:left w:val="single" w:sz="6" w:space="0" w:color="auto"/>
              <w:right w:val="single" w:sz="4"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Второй год планового периода</w:t>
            </w:r>
          </w:p>
        </w:tc>
      </w:tr>
      <w:tr w:rsidR="006865CC" w:rsidRPr="00543ADA" w:rsidTr="00FB08DC">
        <w:trPr>
          <w:cantSplit/>
          <w:trHeight w:val="900"/>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3056"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firstLine="72"/>
              <w:jc w:val="center"/>
              <w:rPr>
                <w:rFonts w:ascii="Arial" w:hAnsi="Arial" w:cs="Arial"/>
                <w:sz w:val="20"/>
                <w:szCs w:val="20"/>
              </w:rPr>
            </w:pPr>
          </w:p>
        </w:tc>
        <w:tc>
          <w:tcPr>
            <w:tcW w:w="1397"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79"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93" w:type="dxa"/>
            <w:vMerge/>
            <w:tcBorders>
              <w:top w:val="single" w:sz="6" w:space="0" w:color="auto"/>
              <w:left w:val="single" w:sz="4"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43" w:type="dxa"/>
            <w:vMerge/>
            <w:tcBorders>
              <w:top w:val="single" w:sz="6" w:space="0" w:color="auto"/>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2126" w:type="dxa"/>
            <w:vMerge/>
            <w:tcBorders>
              <w:top w:val="single" w:sz="6" w:space="0" w:color="auto"/>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85" w:type="dxa"/>
            <w:vMerge/>
            <w:tcBorders>
              <w:top w:val="single" w:sz="6" w:space="0" w:color="auto"/>
              <w:left w:val="single" w:sz="6" w:space="0" w:color="auto"/>
              <w:right w:val="single" w:sz="4"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r>
      <w:tr w:rsidR="006865CC" w:rsidRPr="00543ADA" w:rsidTr="00FB08DC">
        <w:trPr>
          <w:cantSplit/>
          <w:trHeight w:val="230"/>
        </w:trPr>
        <w:tc>
          <w:tcPr>
            <w:tcW w:w="464"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3056"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1397"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79"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93" w:type="dxa"/>
            <w:vMerge/>
            <w:tcBorders>
              <w:left w:val="single" w:sz="4"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43"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2126"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85" w:type="dxa"/>
            <w:vMerge/>
            <w:tcBorders>
              <w:left w:val="single" w:sz="6" w:space="0" w:color="auto"/>
              <w:bottom w:val="single" w:sz="6" w:space="0" w:color="auto"/>
              <w:right w:val="single" w:sz="4"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r>
      <w:tr w:rsidR="006865CC" w:rsidRPr="00215591" w:rsidTr="00FB08DC">
        <w:trPr>
          <w:cantSplit/>
          <w:trHeight w:val="20"/>
        </w:trPr>
        <w:tc>
          <w:tcPr>
            <w:tcW w:w="464" w:type="dxa"/>
            <w:tcBorders>
              <w:top w:val="single" w:sz="6" w:space="0" w:color="auto"/>
              <w:left w:val="single" w:sz="6" w:space="0" w:color="auto"/>
              <w:bottom w:val="single" w:sz="4" w:space="0" w:color="auto"/>
              <w:right w:val="single" w:sz="6" w:space="0" w:color="auto"/>
            </w:tcBorders>
            <w:textDirection w:val="btLr"/>
            <w:vAlign w:val="center"/>
          </w:tcPr>
          <w:p w:rsidR="006865CC" w:rsidRPr="00326F95" w:rsidRDefault="006865CC" w:rsidP="00FB08DC">
            <w:pPr>
              <w:autoSpaceDE w:val="0"/>
              <w:autoSpaceDN w:val="0"/>
              <w:adjustRightInd w:val="0"/>
              <w:ind w:left="720" w:right="113"/>
              <w:rPr>
                <w:rFonts w:ascii="Arial" w:hAnsi="Arial" w:cs="Arial"/>
                <w:b/>
                <w:sz w:val="20"/>
                <w:szCs w:val="20"/>
              </w:rPr>
            </w:pPr>
          </w:p>
        </w:tc>
        <w:tc>
          <w:tcPr>
            <w:tcW w:w="14279" w:type="dxa"/>
            <w:gridSpan w:val="7"/>
            <w:tcBorders>
              <w:top w:val="single" w:sz="6" w:space="0" w:color="auto"/>
              <w:left w:val="single" w:sz="6" w:space="0" w:color="auto"/>
              <w:bottom w:val="single" w:sz="4" w:space="0" w:color="auto"/>
              <w:right w:val="single" w:sz="4" w:space="0" w:color="auto"/>
            </w:tcBorders>
          </w:tcPr>
          <w:p w:rsidR="006865CC" w:rsidRPr="00326F95" w:rsidRDefault="006865CC" w:rsidP="00FB08DC">
            <w:pPr>
              <w:widowControl w:val="0"/>
              <w:autoSpaceDE w:val="0"/>
              <w:autoSpaceDN w:val="0"/>
              <w:adjustRightInd w:val="0"/>
              <w:jc w:val="center"/>
              <w:rPr>
                <w:rFonts w:ascii="Arial" w:hAnsi="Arial" w:cs="Arial"/>
                <w:sz w:val="20"/>
                <w:szCs w:val="20"/>
              </w:rPr>
            </w:pPr>
            <w:r w:rsidRPr="00326F95">
              <w:rPr>
                <w:rFonts w:ascii="Arial" w:hAnsi="Arial" w:cs="Arial"/>
                <w:sz w:val="20"/>
                <w:szCs w:val="20"/>
              </w:rPr>
              <w:t xml:space="preserve">Отдельное мероприятие - </w:t>
            </w:r>
            <w:r w:rsidRPr="00152611">
              <w:rPr>
                <w:rFonts w:ascii="Arial" w:hAnsi="Arial" w:cs="Arial"/>
                <w:sz w:val="20"/>
                <w:szCs w:val="20"/>
              </w:rPr>
              <w:t>«</w:t>
            </w:r>
            <w:r w:rsidR="00152611" w:rsidRPr="00152611">
              <w:rPr>
                <w:rFonts w:ascii="Arial" w:hAnsi="Arial" w:cs="Arial"/>
                <w:sz w:val="20"/>
                <w:szCs w:val="20"/>
              </w:rPr>
              <w:t>Информационная и консультационная поддержка социально ориентированных некоммерческих организаций через муниципальный ресурсный центр</w:t>
            </w:r>
            <w:r w:rsidR="00152611">
              <w:rPr>
                <w:rFonts w:ascii="Arial" w:hAnsi="Arial" w:cs="Arial"/>
                <w:sz w:val="20"/>
                <w:szCs w:val="20"/>
              </w:rPr>
              <w:t>»</w:t>
            </w:r>
          </w:p>
        </w:tc>
      </w:tr>
      <w:tr w:rsidR="006865CC" w:rsidRPr="00AE5777" w:rsidTr="00FB08DC">
        <w:trPr>
          <w:cantSplit/>
          <w:trHeight w:val="360"/>
        </w:trPr>
        <w:tc>
          <w:tcPr>
            <w:tcW w:w="464" w:type="dxa"/>
            <w:tcBorders>
              <w:top w:val="single" w:sz="4" w:space="0" w:color="auto"/>
              <w:left w:val="single" w:sz="6"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4279" w:type="dxa"/>
            <w:gridSpan w:val="7"/>
            <w:tcBorders>
              <w:right w:val="single" w:sz="4" w:space="0" w:color="auto"/>
            </w:tcBorders>
          </w:tcPr>
          <w:p w:rsidR="006865CC" w:rsidRPr="00326F95" w:rsidRDefault="006865CC" w:rsidP="00152611">
            <w:pPr>
              <w:jc w:val="both"/>
              <w:rPr>
                <w:rFonts w:ascii="Arial" w:hAnsi="Arial" w:cs="Arial"/>
                <w:sz w:val="20"/>
                <w:szCs w:val="20"/>
              </w:rPr>
            </w:pPr>
            <w:r w:rsidRPr="00326F95">
              <w:rPr>
                <w:rFonts w:ascii="Arial" w:hAnsi="Arial" w:cs="Arial"/>
                <w:sz w:val="20"/>
                <w:szCs w:val="20"/>
              </w:rPr>
              <w:t xml:space="preserve">Цель - </w:t>
            </w:r>
            <w:r w:rsidR="005E63C2" w:rsidRPr="009059B7">
              <w:rPr>
                <w:rFonts w:ascii="Arial" w:hAnsi="Arial" w:cs="Arial"/>
                <w:color w:val="000000"/>
                <w:sz w:val="20"/>
                <w:szCs w:val="20"/>
                <w:shd w:val="clear" w:color="auto" w:fill="FFFFFF"/>
              </w:rPr>
              <w:t xml:space="preserve">Повышение информированности СОНКО </w:t>
            </w:r>
            <w:r w:rsidR="005E63C2" w:rsidRPr="00B13C05">
              <w:rPr>
                <w:rFonts w:ascii="Arial" w:hAnsi="Arial" w:cs="Arial"/>
                <w:color w:val="000000"/>
                <w:sz w:val="20"/>
                <w:szCs w:val="20"/>
                <w:shd w:val="clear" w:color="auto" w:fill="FFFFFF"/>
              </w:rPr>
              <w:t>осуществляющих деятельность на территории</w:t>
            </w:r>
            <w:r w:rsidR="005E63C2" w:rsidRPr="009059B7">
              <w:rPr>
                <w:rFonts w:ascii="Arial" w:hAnsi="Arial" w:cs="Arial"/>
                <w:color w:val="000000"/>
                <w:sz w:val="20"/>
                <w:szCs w:val="20"/>
                <w:shd w:val="clear" w:color="auto" w:fill="FFFFFF"/>
              </w:rPr>
              <w:t xml:space="preserve"> Шушенского района в решении актуальных социальных проблем</w:t>
            </w:r>
            <w:r w:rsidR="005E63C2" w:rsidRPr="00B13C05">
              <w:rPr>
                <w:rFonts w:ascii="Arial" w:hAnsi="Arial" w:cs="Arial"/>
                <w:color w:val="000000"/>
                <w:sz w:val="20"/>
                <w:szCs w:val="20"/>
                <w:shd w:val="clear" w:color="auto" w:fill="FFFFFF"/>
              </w:rPr>
              <w:t>.</w:t>
            </w:r>
          </w:p>
        </w:tc>
      </w:tr>
      <w:tr w:rsidR="006865CC" w:rsidRPr="00215591" w:rsidTr="00FB08DC">
        <w:trPr>
          <w:cantSplit/>
          <w:trHeight w:val="360"/>
        </w:trPr>
        <w:tc>
          <w:tcPr>
            <w:tcW w:w="464" w:type="dxa"/>
            <w:vMerge w:val="restart"/>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bottom w:val="single" w:sz="6" w:space="0" w:color="auto"/>
              <w:right w:val="single" w:sz="6" w:space="0" w:color="auto"/>
            </w:tcBorders>
          </w:tcPr>
          <w:p w:rsidR="006865CC" w:rsidRPr="00326F95" w:rsidRDefault="006865CC" w:rsidP="00FB08DC">
            <w:pPr>
              <w:autoSpaceDE w:val="0"/>
              <w:autoSpaceDN w:val="0"/>
              <w:adjustRightInd w:val="0"/>
              <w:rPr>
                <w:rFonts w:ascii="Arial" w:hAnsi="Arial" w:cs="Arial"/>
                <w:sz w:val="20"/>
                <w:szCs w:val="20"/>
              </w:rPr>
            </w:pPr>
            <w:r w:rsidRPr="00326F95">
              <w:rPr>
                <w:rFonts w:ascii="Arial" w:hAnsi="Arial" w:cs="Arial"/>
                <w:sz w:val="20"/>
                <w:szCs w:val="20"/>
              </w:rPr>
              <w:t>Показатели результативности</w:t>
            </w:r>
            <w:r>
              <w:rPr>
                <w:rFonts w:ascii="Arial" w:hAnsi="Arial" w:cs="Arial"/>
                <w:sz w:val="20"/>
                <w:szCs w:val="20"/>
              </w:rPr>
              <w:t>:</w:t>
            </w:r>
          </w:p>
        </w:tc>
        <w:tc>
          <w:tcPr>
            <w:tcW w:w="1397"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r>
      <w:tr w:rsidR="006865CC" w:rsidRPr="00215591" w:rsidTr="00FB08DC">
        <w:trPr>
          <w:cantSplit/>
          <w:trHeight w:val="1265"/>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6" w:space="0" w:color="auto"/>
              <w:right w:val="single" w:sz="6" w:space="0" w:color="auto"/>
            </w:tcBorders>
          </w:tcPr>
          <w:p w:rsidR="006865CC" w:rsidRPr="00326F95" w:rsidRDefault="00152611" w:rsidP="00FB08DC">
            <w:pPr>
              <w:autoSpaceDE w:val="0"/>
              <w:autoSpaceDN w:val="0"/>
              <w:adjustRightInd w:val="0"/>
              <w:rPr>
                <w:rFonts w:ascii="Arial" w:hAnsi="Arial" w:cs="Arial"/>
                <w:sz w:val="20"/>
                <w:szCs w:val="20"/>
              </w:rPr>
            </w:pPr>
            <w:r>
              <w:rPr>
                <w:rFonts w:ascii="Arial" w:hAnsi="Arial" w:cs="Arial"/>
                <w:sz w:val="20"/>
                <w:szCs w:val="20"/>
              </w:rPr>
              <w:t>Проведение консультаций</w:t>
            </w:r>
            <w:r w:rsidR="006865CC" w:rsidRPr="00326F95">
              <w:rPr>
                <w:rFonts w:ascii="Arial" w:hAnsi="Arial" w:cs="Arial"/>
                <w:sz w:val="20"/>
                <w:szCs w:val="20"/>
              </w:rPr>
              <w:t xml:space="preserve"> для СО НКО </w:t>
            </w:r>
          </w:p>
        </w:tc>
        <w:tc>
          <w:tcPr>
            <w:tcW w:w="1397"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4" w:space="0" w:color="auto"/>
              <w:right w:val="single" w:sz="6"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22</w:t>
            </w:r>
          </w:p>
        </w:tc>
        <w:tc>
          <w:tcPr>
            <w:tcW w:w="1843" w:type="dxa"/>
            <w:tcBorders>
              <w:top w:val="single" w:sz="4" w:space="0" w:color="auto"/>
              <w:left w:val="single" w:sz="6" w:space="0" w:color="auto"/>
              <w:bottom w:val="single" w:sz="4" w:space="0" w:color="auto"/>
              <w:right w:val="single" w:sz="6" w:space="0" w:color="auto"/>
            </w:tcBorders>
            <w:vAlign w:val="center"/>
          </w:tcPr>
          <w:p w:rsidR="006865CC" w:rsidRPr="00326F95" w:rsidRDefault="00152611" w:rsidP="00FB08DC">
            <w:pPr>
              <w:jc w:val="center"/>
              <w:rPr>
                <w:rFonts w:ascii="Arial" w:hAnsi="Arial" w:cs="Arial"/>
                <w:sz w:val="20"/>
                <w:szCs w:val="20"/>
              </w:rPr>
            </w:pPr>
            <w:r>
              <w:rPr>
                <w:rFonts w:ascii="Arial" w:hAnsi="Arial" w:cs="Arial"/>
                <w:sz w:val="20"/>
                <w:szCs w:val="20"/>
              </w:rPr>
              <w:t>22</w:t>
            </w:r>
          </w:p>
        </w:tc>
        <w:tc>
          <w:tcPr>
            <w:tcW w:w="2126" w:type="dxa"/>
            <w:tcBorders>
              <w:top w:val="single" w:sz="4" w:space="0" w:color="auto"/>
              <w:left w:val="single" w:sz="6" w:space="0" w:color="auto"/>
              <w:bottom w:val="single" w:sz="4" w:space="0" w:color="auto"/>
              <w:right w:val="single" w:sz="4"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22</w:t>
            </w:r>
          </w:p>
        </w:tc>
        <w:tc>
          <w:tcPr>
            <w:tcW w:w="1985" w:type="dxa"/>
            <w:tcBorders>
              <w:top w:val="single" w:sz="4" w:space="0" w:color="auto"/>
              <w:left w:val="single" w:sz="4" w:space="0" w:color="auto"/>
              <w:bottom w:val="single" w:sz="4" w:space="0" w:color="auto"/>
              <w:right w:val="single" w:sz="4"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22</w:t>
            </w:r>
          </w:p>
        </w:tc>
      </w:tr>
      <w:tr w:rsidR="006865CC" w:rsidRPr="00215591" w:rsidTr="00FB08DC">
        <w:trPr>
          <w:cantSplit/>
          <w:trHeight w:val="356"/>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right w:val="single" w:sz="6" w:space="0" w:color="auto"/>
            </w:tcBorders>
          </w:tcPr>
          <w:p w:rsidR="006865CC" w:rsidRPr="00326F95" w:rsidRDefault="006865CC" w:rsidP="00FB08DC">
            <w:pPr>
              <w:autoSpaceDE w:val="0"/>
              <w:autoSpaceDN w:val="0"/>
              <w:adjustRightInd w:val="0"/>
              <w:rPr>
                <w:rFonts w:ascii="Arial" w:hAnsi="Arial" w:cs="Arial"/>
                <w:sz w:val="20"/>
                <w:szCs w:val="20"/>
              </w:rPr>
            </w:pPr>
            <w:r w:rsidRPr="00326F95">
              <w:rPr>
                <w:rFonts w:ascii="Arial" w:hAnsi="Arial" w:cs="Arial"/>
                <w:sz w:val="20"/>
                <w:szCs w:val="20"/>
              </w:rPr>
              <w:t>Показатель (индикатор)</w:t>
            </w:r>
            <w:r>
              <w:rPr>
                <w:rFonts w:ascii="Arial" w:hAnsi="Arial" w:cs="Arial"/>
                <w:sz w:val="20"/>
                <w:szCs w:val="20"/>
              </w:rPr>
              <w:t>:</w:t>
            </w:r>
          </w:p>
        </w:tc>
        <w:tc>
          <w:tcPr>
            <w:tcW w:w="1397" w:type="dxa"/>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right w:val="single" w:sz="6" w:space="0" w:color="auto"/>
            </w:tcBorders>
            <w:vAlign w:val="center"/>
          </w:tcPr>
          <w:p w:rsidR="006865CC" w:rsidRPr="00326F95" w:rsidRDefault="006865CC" w:rsidP="00FB08DC">
            <w:pPr>
              <w:jc w:val="center"/>
              <w:rPr>
                <w:rFonts w:ascii="Arial" w:hAnsi="Arial" w:cs="Arial"/>
                <w:sz w:val="20"/>
                <w:szCs w:val="20"/>
              </w:rPr>
            </w:pPr>
          </w:p>
        </w:tc>
        <w:tc>
          <w:tcPr>
            <w:tcW w:w="2126" w:type="dxa"/>
            <w:tcBorders>
              <w:top w:val="single" w:sz="4" w:space="0" w:color="auto"/>
              <w:left w:val="single" w:sz="6"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r>
      <w:tr w:rsidR="006865CC" w:rsidRPr="00215591" w:rsidTr="00FB08DC">
        <w:trPr>
          <w:cantSplit/>
          <w:trHeight w:val="867"/>
        </w:trPr>
        <w:tc>
          <w:tcPr>
            <w:tcW w:w="464" w:type="dxa"/>
            <w:vMerge/>
            <w:tcBorders>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4" w:space="0" w:color="auto"/>
              <w:right w:val="single" w:sz="6" w:space="0" w:color="auto"/>
            </w:tcBorders>
          </w:tcPr>
          <w:p w:rsidR="006865CC" w:rsidRPr="00326F95" w:rsidRDefault="00152611" w:rsidP="00FB08DC">
            <w:pPr>
              <w:jc w:val="both"/>
              <w:rPr>
                <w:rFonts w:ascii="Arial" w:hAnsi="Arial" w:cs="Arial"/>
                <w:sz w:val="20"/>
                <w:szCs w:val="20"/>
              </w:rPr>
            </w:pPr>
            <w:r>
              <w:rPr>
                <w:rFonts w:ascii="Arial" w:hAnsi="Arial" w:cs="Arial"/>
                <w:sz w:val="20"/>
                <w:szCs w:val="20"/>
              </w:rPr>
              <w:t>Предоставление информации о грантовых программах и конкурсов для СОНКО</w:t>
            </w:r>
          </w:p>
          <w:p w:rsidR="006865CC" w:rsidRPr="00326F95" w:rsidRDefault="006865CC" w:rsidP="00FB08DC">
            <w:pPr>
              <w:autoSpaceDE w:val="0"/>
              <w:autoSpaceDN w:val="0"/>
              <w:adjustRightInd w:val="0"/>
              <w:rPr>
                <w:rFonts w:ascii="Arial" w:hAnsi="Arial" w:cs="Arial"/>
                <w:sz w:val="20"/>
                <w:szCs w:val="20"/>
              </w:rPr>
            </w:pPr>
          </w:p>
        </w:tc>
        <w:tc>
          <w:tcPr>
            <w:tcW w:w="1397"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6" w:space="0" w:color="auto"/>
              <w:right w:val="single" w:sz="6"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5</w:t>
            </w:r>
          </w:p>
        </w:tc>
        <w:tc>
          <w:tcPr>
            <w:tcW w:w="1843" w:type="dxa"/>
            <w:tcBorders>
              <w:top w:val="single" w:sz="4" w:space="0" w:color="auto"/>
              <w:left w:val="single" w:sz="6" w:space="0" w:color="auto"/>
              <w:bottom w:val="single" w:sz="6" w:space="0" w:color="auto"/>
              <w:right w:val="single" w:sz="6" w:space="0" w:color="auto"/>
            </w:tcBorders>
            <w:vAlign w:val="center"/>
          </w:tcPr>
          <w:p w:rsidR="006865CC" w:rsidRPr="00326F95" w:rsidRDefault="00152611" w:rsidP="00FB08DC">
            <w:pPr>
              <w:jc w:val="center"/>
              <w:rPr>
                <w:rFonts w:ascii="Arial" w:hAnsi="Arial" w:cs="Arial"/>
                <w:sz w:val="20"/>
                <w:szCs w:val="20"/>
              </w:rPr>
            </w:pPr>
            <w:r>
              <w:rPr>
                <w:rFonts w:ascii="Arial" w:hAnsi="Arial" w:cs="Arial"/>
                <w:sz w:val="20"/>
                <w:szCs w:val="20"/>
              </w:rPr>
              <w:t>5</w:t>
            </w:r>
          </w:p>
        </w:tc>
        <w:tc>
          <w:tcPr>
            <w:tcW w:w="2126" w:type="dxa"/>
            <w:tcBorders>
              <w:top w:val="single" w:sz="4" w:space="0" w:color="auto"/>
              <w:left w:val="single" w:sz="6" w:space="0" w:color="auto"/>
              <w:bottom w:val="single" w:sz="6" w:space="0" w:color="auto"/>
              <w:right w:val="single" w:sz="4"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5</w:t>
            </w:r>
          </w:p>
        </w:tc>
        <w:tc>
          <w:tcPr>
            <w:tcW w:w="1985" w:type="dxa"/>
            <w:tcBorders>
              <w:top w:val="single" w:sz="4" w:space="0" w:color="auto"/>
              <w:left w:val="single" w:sz="4" w:space="0" w:color="auto"/>
              <w:bottom w:val="single" w:sz="6" w:space="0" w:color="auto"/>
              <w:right w:val="single" w:sz="4" w:space="0" w:color="auto"/>
            </w:tcBorders>
            <w:vAlign w:val="center"/>
          </w:tcPr>
          <w:p w:rsidR="006865CC" w:rsidRPr="00326F95" w:rsidRDefault="00152611" w:rsidP="00FB08DC">
            <w:pPr>
              <w:widowControl w:val="0"/>
              <w:autoSpaceDE w:val="0"/>
              <w:autoSpaceDN w:val="0"/>
              <w:adjustRightInd w:val="0"/>
              <w:jc w:val="center"/>
              <w:rPr>
                <w:rFonts w:ascii="Arial" w:hAnsi="Arial" w:cs="Arial"/>
                <w:sz w:val="20"/>
                <w:szCs w:val="20"/>
              </w:rPr>
            </w:pPr>
            <w:r>
              <w:rPr>
                <w:rFonts w:ascii="Arial" w:hAnsi="Arial" w:cs="Arial"/>
                <w:sz w:val="20"/>
                <w:szCs w:val="20"/>
              </w:rPr>
              <w:t>5</w:t>
            </w:r>
          </w:p>
        </w:tc>
      </w:tr>
    </w:tbl>
    <w:p w:rsidR="006865CC" w:rsidRDefault="006865CC" w:rsidP="006865CC">
      <w:pPr>
        <w:autoSpaceDE w:val="0"/>
        <w:autoSpaceDN w:val="0"/>
        <w:adjustRightInd w:val="0"/>
        <w:jc w:val="both"/>
        <w:outlineLvl w:val="1"/>
        <w:rPr>
          <w:rFonts w:ascii="Arial" w:hAnsi="Arial" w:cs="Arial"/>
          <w:sz w:val="22"/>
          <w:szCs w:val="22"/>
        </w:rPr>
      </w:pPr>
    </w:p>
    <w:p w:rsidR="006865CC" w:rsidRPr="002E1C7E" w:rsidRDefault="006865CC" w:rsidP="006865CC">
      <w:pPr>
        <w:autoSpaceDE w:val="0"/>
        <w:autoSpaceDN w:val="0"/>
        <w:adjustRightInd w:val="0"/>
        <w:jc w:val="both"/>
        <w:outlineLvl w:val="1"/>
        <w:rPr>
          <w:rFonts w:ascii="Arial" w:hAnsi="Arial" w:cs="Arial"/>
        </w:rPr>
      </w:pPr>
      <w:r w:rsidRPr="002E1C7E">
        <w:rPr>
          <w:rFonts w:ascii="Arial" w:hAnsi="Arial" w:cs="Arial"/>
        </w:rPr>
        <w:t>Начальник отдела культуры, молодежной</w:t>
      </w:r>
    </w:p>
    <w:p w:rsidR="006865CC" w:rsidRPr="002E1C7E" w:rsidRDefault="006865CC" w:rsidP="006865CC">
      <w:pPr>
        <w:autoSpaceDE w:val="0"/>
        <w:autoSpaceDN w:val="0"/>
        <w:adjustRightInd w:val="0"/>
        <w:jc w:val="both"/>
        <w:outlineLvl w:val="1"/>
        <w:rPr>
          <w:rFonts w:ascii="Arial" w:hAnsi="Arial" w:cs="Arial"/>
        </w:rPr>
      </w:pPr>
      <w:r w:rsidRPr="002E1C7E">
        <w:rPr>
          <w:rFonts w:ascii="Arial" w:hAnsi="Arial" w:cs="Arial"/>
        </w:rPr>
        <w:t>политики и туризма администрации Шушенского района</w:t>
      </w:r>
      <w:r w:rsidRPr="002E1C7E">
        <w:rPr>
          <w:rFonts w:ascii="Arial" w:hAnsi="Arial" w:cs="Arial"/>
        </w:rPr>
        <w:tab/>
        <w:t xml:space="preserve">                                                                                                  А. В. Костюченко</w:t>
      </w:r>
    </w:p>
    <w:p w:rsidR="006865CC" w:rsidRDefault="006865CC" w:rsidP="006865CC">
      <w:pPr>
        <w:pStyle w:val="ac"/>
        <w:jc w:val="right"/>
        <w:rPr>
          <w:rFonts w:ascii="Arial" w:hAnsi="Arial" w:cs="Arial"/>
          <w:sz w:val="20"/>
          <w:szCs w:val="20"/>
        </w:rPr>
        <w:sectPr w:rsidR="006865CC" w:rsidSect="006865CC">
          <w:pgSz w:w="16838" w:h="11906" w:orient="landscape"/>
          <w:pgMar w:top="1077" w:right="816" w:bottom="1077" w:left="1134" w:header="709" w:footer="709" w:gutter="0"/>
          <w:cols w:space="708"/>
          <w:docGrid w:linePitch="360"/>
        </w:sectPr>
      </w:pPr>
    </w:p>
    <w:p w:rsidR="006865CC" w:rsidRDefault="006865CC" w:rsidP="006865CC">
      <w:pPr>
        <w:pStyle w:val="ac"/>
        <w:jc w:val="right"/>
        <w:rPr>
          <w:rFonts w:ascii="Arial" w:hAnsi="Arial" w:cs="Arial"/>
          <w:sz w:val="20"/>
          <w:szCs w:val="20"/>
        </w:rPr>
      </w:pPr>
    </w:p>
    <w:p w:rsidR="006865CC" w:rsidRDefault="006865CC" w:rsidP="006865CC">
      <w:pPr>
        <w:pStyle w:val="ac"/>
        <w:jc w:val="right"/>
        <w:rPr>
          <w:rFonts w:ascii="Arial" w:hAnsi="Arial" w:cs="Arial"/>
          <w:sz w:val="20"/>
          <w:szCs w:val="20"/>
        </w:rPr>
      </w:pPr>
      <w:r w:rsidRPr="008854BB">
        <w:rPr>
          <w:rFonts w:ascii="Arial" w:hAnsi="Arial" w:cs="Arial"/>
          <w:sz w:val="20"/>
          <w:szCs w:val="20"/>
        </w:rPr>
        <w:t>Приложение</w:t>
      </w:r>
      <w:r>
        <w:rPr>
          <w:rFonts w:ascii="Arial" w:hAnsi="Arial" w:cs="Arial"/>
          <w:sz w:val="20"/>
          <w:szCs w:val="20"/>
        </w:rPr>
        <w:t xml:space="preserve"> № 6</w:t>
      </w:r>
    </w:p>
    <w:p w:rsidR="00847711" w:rsidRDefault="006865CC" w:rsidP="00EB33D3">
      <w:pPr>
        <w:jc w:val="both"/>
        <w:rPr>
          <w:rFonts w:ascii="Arial" w:hAnsi="Arial" w:cs="Arial"/>
          <w:sz w:val="20"/>
          <w:szCs w:val="20"/>
        </w:rPr>
      </w:pPr>
      <w:r w:rsidRPr="00F95678">
        <w:rPr>
          <w:b/>
        </w:rPr>
        <w:t xml:space="preserve">                                                                </w:t>
      </w:r>
      <w:r w:rsidR="00FE667C" w:rsidRPr="00F95678">
        <w:rPr>
          <w:b/>
        </w:rPr>
        <w:t xml:space="preserve">                                 </w:t>
      </w:r>
      <w:r w:rsidR="00EB33D3">
        <w:rPr>
          <w:b/>
        </w:rPr>
        <w:t xml:space="preserve">   </w:t>
      </w:r>
      <w:r w:rsidR="00FE667C">
        <w:rPr>
          <w:b/>
        </w:rPr>
        <w:t xml:space="preserve"> </w:t>
      </w:r>
      <w:r w:rsidR="00FE667C" w:rsidRPr="00543ADA">
        <w:rPr>
          <w:rFonts w:ascii="Arial" w:hAnsi="Arial" w:cs="Arial"/>
          <w:sz w:val="20"/>
          <w:szCs w:val="20"/>
        </w:rPr>
        <w:t>к муни</w:t>
      </w:r>
      <w:r w:rsidR="00FE667C">
        <w:rPr>
          <w:rFonts w:ascii="Arial" w:hAnsi="Arial" w:cs="Arial"/>
          <w:sz w:val="20"/>
          <w:szCs w:val="20"/>
        </w:rPr>
        <w:t>ципальной программ</w:t>
      </w:r>
      <w:r w:rsidR="00310AC5">
        <w:rPr>
          <w:rFonts w:ascii="Arial" w:hAnsi="Arial" w:cs="Arial"/>
          <w:sz w:val="20"/>
          <w:szCs w:val="20"/>
        </w:rPr>
        <w:t>е</w:t>
      </w:r>
    </w:p>
    <w:p w:rsidR="00847711" w:rsidRDefault="00EB33D3" w:rsidP="00EB33D3">
      <w:pPr>
        <w:jc w:val="both"/>
        <w:rPr>
          <w:rFonts w:ascii="Arial" w:hAnsi="Arial" w:cs="Arial"/>
          <w:sz w:val="20"/>
          <w:szCs w:val="20"/>
        </w:rPr>
      </w:pPr>
      <w:r>
        <w:rPr>
          <w:rFonts w:ascii="Arial" w:hAnsi="Arial" w:cs="Arial"/>
          <w:sz w:val="20"/>
          <w:szCs w:val="20"/>
        </w:rPr>
        <w:t xml:space="preserve">                                                                                  </w:t>
      </w:r>
      <w:r w:rsidR="00FE667C">
        <w:rPr>
          <w:rFonts w:ascii="Arial" w:hAnsi="Arial" w:cs="Arial"/>
          <w:sz w:val="20"/>
          <w:szCs w:val="20"/>
        </w:rPr>
        <w:t xml:space="preserve">«Развитие </w:t>
      </w:r>
      <w:r>
        <w:rPr>
          <w:rFonts w:ascii="Arial" w:hAnsi="Arial" w:cs="Arial"/>
          <w:sz w:val="20"/>
          <w:szCs w:val="20"/>
        </w:rPr>
        <w:t xml:space="preserve">поддержка </w:t>
      </w:r>
      <w:r w:rsidR="00FE667C" w:rsidRPr="00543ADA">
        <w:rPr>
          <w:rFonts w:ascii="Arial" w:hAnsi="Arial" w:cs="Arial"/>
          <w:sz w:val="20"/>
          <w:szCs w:val="20"/>
        </w:rPr>
        <w:t xml:space="preserve">социально ориентированных </w:t>
      </w:r>
    </w:p>
    <w:p w:rsidR="00FE667C" w:rsidRPr="00EB33D3" w:rsidRDefault="00EB33D3" w:rsidP="00EB33D3">
      <w:pPr>
        <w:jc w:val="both"/>
      </w:pPr>
      <w:r>
        <w:rPr>
          <w:rFonts w:ascii="Arial" w:hAnsi="Arial" w:cs="Arial"/>
          <w:sz w:val="20"/>
          <w:szCs w:val="20"/>
        </w:rPr>
        <w:t xml:space="preserve">                                                                                  </w:t>
      </w:r>
      <w:r w:rsidR="00FE667C" w:rsidRPr="00543ADA">
        <w:rPr>
          <w:rFonts w:ascii="Arial" w:hAnsi="Arial" w:cs="Arial"/>
          <w:sz w:val="20"/>
          <w:szCs w:val="20"/>
        </w:rPr>
        <w:t xml:space="preserve">некоммерческих организаций </w:t>
      </w:r>
      <w:r w:rsidR="00FE667C" w:rsidRPr="00EB33D3">
        <w:t>Шушенского района»</w:t>
      </w:r>
    </w:p>
    <w:p w:rsidR="006865CC" w:rsidRPr="00F95678" w:rsidRDefault="006865CC" w:rsidP="006865CC">
      <w:pPr>
        <w:pStyle w:val="ConsPlusTitle"/>
        <w:widowControl/>
        <w:tabs>
          <w:tab w:val="left" w:pos="5040"/>
          <w:tab w:val="left" w:pos="5940"/>
          <w:tab w:val="left" w:pos="6660"/>
          <w:tab w:val="left" w:pos="7200"/>
          <w:tab w:val="left" w:pos="8100"/>
          <w:tab w:val="left" w:pos="9000"/>
        </w:tabs>
        <w:jc w:val="right"/>
        <w:rPr>
          <w:b w:val="0"/>
        </w:rPr>
      </w:pPr>
      <w:r w:rsidRPr="00F95678">
        <w:rPr>
          <w:b w:val="0"/>
        </w:rPr>
        <w:t xml:space="preserve">                </w:t>
      </w:r>
      <w:r>
        <w:rPr>
          <w:b w:val="0"/>
        </w:rPr>
        <w:t xml:space="preserve">          </w:t>
      </w:r>
      <w:r w:rsidR="00AF5AC4" w:rsidRPr="00502925">
        <w:rPr>
          <w:b w:val="0"/>
          <w:u w:val="single"/>
        </w:rPr>
        <w:t>от</w:t>
      </w:r>
      <w:r w:rsidR="00AF5AC4">
        <w:rPr>
          <w:b w:val="0"/>
          <w:u w:val="single"/>
        </w:rPr>
        <w:t xml:space="preserve">  11.11.2019 г  </w:t>
      </w:r>
      <w:r w:rsidR="00AF5AC4">
        <w:rPr>
          <w:b w:val="0"/>
        </w:rPr>
        <w:t xml:space="preserve">№ </w:t>
      </w:r>
      <w:r w:rsidR="00AF5AC4" w:rsidRPr="00AF5AC4">
        <w:rPr>
          <w:b w:val="0"/>
          <w:u w:val="single"/>
        </w:rPr>
        <w:t>1117</w:t>
      </w:r>
      <w:r>
        <w:rPr>
          <w:b w:val="0"/>
        </w:rPr>
        <w:t>_</w:t>
      </w:r>
      <w:r>
        <w:rPr>
          <w:b w:val="0"/>
          <w:u w:val="single"/>
        </w:rPr>
        <w:t xml:space="preserve">      </w:t>
      </w:r>
      <w:r w:rsidRPr="00F95678">
        <w:rPr>
          <w:b w:val="0"/>
        </w:rPr>
        <w:t xml:space="preserve">                      </w:t>
      </w:r>
    </w:p>
    <w:p w:rsidR="006865CC" w:rsidRDefault="006865CC" w:rsidP="006865CC">
      <w:pPr>
        <w:pStyle w:val="ConsPlusTitle"/>
        <w:widowControl/>
        <w:jc w:val="center"/>
        <w:rPr>
          <w:b w:val="0"/>
          <w:sz w:val="24"/>
          <w:szCs w:val="24"/>
        </w:rPr>
      </w:pPr>
    </w:p>
    <w:p w:rsidR="00847711" w:rsidRDefault="00847711" w:rsidP="006865CC">
      <w:pPr>
        <w:pStyle w:val="ConsPlusTitle"/>
        <w:widowControl/>
        <w:jc w:val="center"/>
        <w:rPr>
          <w:b w:val="0"/>
          <w:sz w:val="24"/>
          <w:szCs w:val="24"/>
        </w:rPr>
      </w:pPr>
    </w:p>
    <w:p w:rsidR="006865CC" w:rsidRPr="00D0191C" w:rsidRDefault="006865CC" w:rsidP="006865CC">
      <w:pPr>
        <w:pStyle w:val="ConsPlusTitle"/>
        <w:widowControl/>
        <w:jc w:val="center"/>
        <w:rPr>
          <w:b w:val="0"/>
          <w:sz w:val="24"/>
          <w:szCs w:val="24"/>
        </w:rPr>
      </w:pPr>
      <w:r>
        <w:rPr>
          <w:b w:val="0"/>
          <w:sz w:val="24"/>
          <w:szCs w:val="24"/>
        </w:rPr>
        <w:t>Мероприятие 2.</w:t>
      </w:r>
    </w:p>
    <w:p w:rsidR="006865CC" w:rsidRDefault="006865CC" w:rsidP="006865CC">
      <w:pPr>
        <w:jc w:val="center"/>
        <w:rPr>
          <w:rFonts w:ascii="Arial" w:hAnsi="Arial" w:cs="Arial"/>
        </w:rPr>
      </w:pPr>
      <w:r w:rsidRPr="00717AFD">
        <w:rPr>
          <w:rFonts w:ascii="Arial" w:hAnsi="Arial" w:cs="Arial"/>
        </w:rPr>
        <w:t>«</w:t>
      </w:r>
      <w:r w:rsidR="00C415D5" w:rsidRPr="00C415D5">
        <w:rPr>
          <w:rFonts w:ascii="Arial" w:hAnsi="Arial" w:cs="Arial"/>
        </w:rPr>
        <w:t>Оказание имущественной поддержки СО НКО</w:t>
      </w:r>
      <w:r w:rsidRPr="00D0191C">
        <w:rPr>
          <w:rFonts w:ascii="Arial" w:hAnsi="Arial" w:cs="Arial"/>
        </w:rPr>
        <w:t>»</w:t>
      </w:r>
    </w:p>
    <w:p w:rsidR="006865CC" w:rsidRDefault="006865CC" w:rsidP="006865CC">
      <w:pPr>
        <w:jc w:val="center"/>
        <w:rPr>
          <w:rFonts w:ascii="Arial" w:hAnsi="Arial" w:cs="Arial"/>
        </w:rPr>
      </w:pP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40"/>
      </w:tblGrid>
      <w:tr w:rsidR="006865CC" w:rsidRPr="00F95678" w:rsidTr="00FB08DC">
        <w:tc>
          <w:tcPr>
            <w:tcW w:w="2559" w:type="dxa"/>
          </w:tcPr>
          <w:p w:rsidR="006865CC" w:rsidRPr="00AC678D" w:rsidRDefault="006865CC" w:rsidP="00FB08DC">
            <w:pPr>
              <w:jc w:val="both"/>
              <w:rPr>
                <w:rFonts w:ascii="Arial" w:hAnsi="Arial" w:cs="Arial"/>
              </w:rPr>
            </w:pPr>
            <w:r w:rsidRPr="00AC678D">
              <w:rPr>
                <w:rFonts w:ascii="Arial" w:hAnsi="Arial" w:cs="Arial"/>
              </w:rPr>
              <w:t>Наименование</w:t>
            </w:r>
            <w:r>
              <w:rPr>
                <w:rFonts w:ascii="Arial" w:hAnsi="Arial" w:cs="Arial"/>
              </w:rPr>
              <w:t xml:space="preserve"> отдельного мероприятия</w:t>
            </w:r>
          </w:p>
        </w:tc>
        <w:tc>
          <w:tcPr>
            <w:tcW w:w="7040" w:type="dxa"/>
          </w:tcPr>
          <w:p w:rsidR="006865CC" w:rsidRPr="00F95678" w:rsidRDefault="00C415D5" w:rsidP="00FB08DC">
            <w:pPr>
              <w:jc w:val="both"/>
              <w:rPr>
                <w:rFonts w:ascii="Arial" w:hAnsi="Arial" w:cs="Arial"/>
              </w:rPr>
            </w:pPr>
            <w:r w:rsidRPr="00C415D5">
              <w:rPr>
                <w:rFonts w:ascii="Arial" w:hAnsi="Arial" w:cs="Arial"/>
              </w:rPr>
              <w:t>Оказание имущественной поддержки СО НКО</w:t>
            </w:r>
          </w:p>
        </w:tc>
      </w:tr>
      <w:tr w:rsidR="006865CC" w:rsidRPr="00F95678" w:rsidTr="00FB08DC">
        <w:tc>
          <w:tcPr>
            <w:tcW w:w="2559" w:type="dxa"/>
          </w:tcPr>
          <w:p w:rsidR="006865CC" w:rsidRPr="00AC678D" w:rsidRDefault="006865CC" w:rsidP="00FB08DC">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r>
              <w:rPr>
                <w:rFonts w:ascii="Arial" w:hAnsi="Arial" w:cs="Arial"/>
              </w:rPr>
              <w:t>, в рамках которой реализуется отдельное мероприятие</w:t>
            </w:r>
          </w:p>
        </w:tc>
        <w:tc>
          <w:tcPr>
            <w:tcW w:w="7040" w:type="dxa"/>
          </w:tcPr>
          <w:p w:rsidR="006865CC" w:rsidRPr="00F95678" w:rsidRDefault="006865CC" w:rsidP="00FB08DC">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6865CC" w:rsidRPr="00F95678" w:rsidTr="00FB08DC">
        <w:tc>
          <w:tcPr>
            <w:tcW w:w="2559" w:type="dxa"/>
          </w:tcPr>
          <w:p w:rsidR="006865CC" w:rsidRPr="00AC678D" w:rsidRDefault="006865CC" w:rsidP="00FB08DC">
            <w:pPr>
              <w:jc w:val="both"/>
              <w:rPr>
                <w:rFonts w:ascii="Arial" w:hAnsi="Arial" w:cs="Arial"/>
              </w:rPr>
            </w:pPr>
            <w:r>
              <w:rPr>
                <w:rFonts w:ascii="Arial" w:hAnsi="Arial" w:cs="Arial"/>
              </w:rPr>
              <w:t>С</w:t>
            </w:r>
            <w:r w:rsidRPr="00AC678D">
              <w:rPr>
                <w:rFonts w:ascii="Arial" w:hAnsi="Arial" w:cs="Arial"/>
              </w:rPr>
              <w:t xml:space="preserve">роки реализации </w:t>
            </w:r>
            <w:r>
              <w:rPr>
                <w:rFonts w:ascii="Arial" w:hAnsi="Arial" w:cs="Arial"/>
              </w:rPr>
              <w:t>отдельного мероприятия</w:t>
            </w:r>
          </w:p>
        </w:tc>
        <w:tc>
          <w:tcPr>
            <w:tcW w:w="7040" w:type="dxa"/>
          </w:tcPr>
          <w:p w:rsidR="006865CC" w:rsidRPr="00F95678" w:rsidRDefault="006865CC" w:rsidP="00FB08DC">
            <w:pPr>
              <w:jc w:val="both"/>
              <w:rPr>
                <w:rFonts w:ascii="Arial" w:hAnsi="Arial" w:cs="Arial"/>
              </w:rPr>
            </w:pPr>
            <w:r w:rsidRPr="00F95678">
              <w:rPr>
                <w:rFonts w:ascii="Arial" w:hAnsi="Arial" w:cs="Arial"/>
              </w:rPr>
              <w:t>2017-20</w:t>
            </w:r>
            <w:r>
              <w:rPr>
                <w:rFonts w:ascii="Arial" w:hAnsi="Arial" w:cs="Arial"/>
              </w:rPr>
              <w:t>30</w:t>
            </w:r>
            <w:r w:rsidRPr="00F95678">
              <w:rPr>
                <w:rFonts w:ascii="Arial" w:hAnsi="Arial" w:cs="Arial"/>
              </w:rPr>
              <w:t xml:space="preserve"> годы</w:t>
            </w:r>
          </w:p>
        </w:tc>
      </w:tr>
      <w:tr w:rsidR="006865CC" w:rsidRPr="00F95678" w:rsidTr="00FB08DC">
        <w:tc>
          <w:tcPr>
            <w:tcW w:w="2559" w:type="dxa"/>
          </w:tcPr>
          <w:p w:rsidR="006865CC" w:rsidRDefault="006865CC" w:rsidP="00FB08DC">
            <w:pPr>
              <w:jc w:val="both"/>
              <w:rPr>
                <w:rFonts w:ascii="Arial" w:hAnsi="Arial" w:cs="Arial"/>
              </w:rPr>
            </w:pPr>
            <w:r w:rsidRPr="001518D3">
              <w:rPr>
                <w:rFonts w:ascii="Arial" w:hAnsi="Arial" w:cs="Arial"/>
              </w:rPr>
              <w:t xml:space="preserve">Цель  </w:t>
            </w:r>
            <w:r w:rsidRPr="00AC678D">
              <w:rPr>
                <w:rFonts w:ascii="Arial" w:hAnsi="Arial" w:cs="Arial"/>
              </w:rPr>
              <w:t xml:space="preserve">реализации </w:t>
            </w:r>
            <w:r>
              <w:rPr>
                <w:rFonts w:ascii="Arial" w:hAnsi="Arial" w:cs="Arial"/>
              </w:rPr>
              <w:t>отдельного мероприятия</w:t>
            </w:r>
          </w:p>
        </w:tc>
        <w:tc>
          <w:tcPr>
            <w:tcW w:w="7040" w:type="dxa"/>
          </w:tcPr>
          <w:p w:rsidR="006865CC" w:rsidRPr="00152611" w:rsidRDefault="00152611" w:rsidP="00FB08DC">
            <w:pPr>
              <w:jc w:val="both"/>
              <w:rPr>
                <w:rFonts w:ascii="Arial" w:hAnsi="Arial" w:cs="Arial"/>
              </w:rPr>
            </w:pPr>
            <w:r>
              <w:rPr>
                <w:rFonts w:ascii="Arial" w:hAnsi="Arial" w:cs="Arial"/>
                <w:color w:val="000000"/>
                <w:shd w:val="clear" w:color="auto" w:fill="FFFFFF"/>
              </w:rPr>
              <w:t>С</w:t>
            </w:r>
            <w:r w:rsidRPr="00152611">
              <w:rPr>
                <w:rFonts w:ascii="Arial" w:hAnsi="Arial" w:cs="Arial"/>
                <w:color w:val="000000"/>
                <w:shd w:val="clear" w:color="auto" w:fill="FFFFFF"/>
              </w:rPr>
              <w:t>одействие в предоставлении имущественной поддержки СОНКО, осуществляющим свою деятельность на территории Шушенского района</w:t>
            </w:r>
            <w:r>
              <w:rPr>
                <w:rFonts w:ascii="Arial" w:hAnsi="Arial" w:cs="Arial"/>
                <w:color w:val="000000"/>
                <w:shd w:val="clear" w:color="auto" w:fill="FFFFFF"/>
              </w:rPr>
              <w:t>.</w:t>
            </w:r>
          </w:p>
        </w:tc>
      </w:tr>
      <w:tr w:rsidR="006865CC" w:rsidRPr="00F95678" w:rsidTr="00FB08DC">
        <w:tc>
          <w:tcPr>
            <w:tcW w:w="2559" w:type="dxa"/>
          </w:tcPr>
          <w:p w:rsidR="006865CC" w:rsidRPr="001518D3" w:rsidRDefault="006865CC" w:rsidP="00FB08DC">
            <w:pPr>
              <w:jc w:val="both"/>
              <w:rPr>
                <w:rFonts w:ascii="Arial" w:hAnsi="Arial" w:cs="Arial"/>
              </w:rPr>
            </w:pPr>
            <w:r>
              <w:rPr>
                <w:rFonts w:ascii="Arial" w:hAnsi="Arial" w:cs="Arial"/>
              </w:rPr>
              <w:t>Наименование главного распорядителя бюджетных средств, ответственного за реализацию отдельного мероприятия</w:t>
            </w:r>
          </w:p>
        </w:tc>
        <w:tc>
          <w:tcPr>
            <w:tcW w:w="7040" w:type="dxa"/>
          </w:tcPr>
          <w:p w:rsidR="006865CC" w:rsidRPr="000809B8" w:rsidRDefault="006865CC" w:rsidP="00FB08DC">
            <w:pPr>
              <w:jc w:val="both"/>
              <w:rPr>
                <w:rFonts w:ascii="Arial" w:hAnsi="Arial" w:cs="Arial"/>
                <w:color w:val="333333"/>
                <w:shd w:val="clear" w:color="auto" w:fill="FFFFFF"/>
              </w:rPr>
            </w:pPr>
            <w:r w:rsidRPr="000809B8">
              <w:rPr>
                <w:rFonts w:ascii="Arial" w:hAnsi="Arial" w:cs="Arial"/>
              </w:rPr>
              <w:t>Отдел культуры, молодежной политики и туризма администрации Шушенского района</w:t>
            </w:r>
          </w:p>
        </w:tc>
      </w:tr>
      <w:tr w:rsidR="006865CC" w:rsidRPr="00F95678" w:rsidTr="00FB08DC">
        <w:tc>
          <w:tcPr>
            <w:tcW w:w="2559" w:type="dxa"/>
          </w:tcPr>
          <w:p w:rsidR="006865CC" w:rsidRDefault="006865CC" w:rsidP="00FB08DC">
            <w:pPr>
              <w:rPr>
                <w:rFonts w:ascii="Arial" w:hAnsi="Arial" w:cs="Arial"/>
              </w:rPr>
            </w:pPr>
            <w:r>
              <w:rPr>
                <w:rFonts w:ascii="Arial" w:hAnsi="Arial" w:cs="Arial"/>
              </w:rPr>
              <w:t xml:space="preserve">Ожидаемые результаты от реализации отдельного мероприятия, перечень показателей результативности, оформленные в соответствии с приложением к требованиям к информации </w:t>
            </w:r>
          </w:p>
        </w:tc>
        <w:tc>
          <w:tcPr>
            <w:tcW w:w="7040" w:type="dxa"/>
          </w:tcPr>
          <w:p w:rsidR="006865CC" w:rsidRDefault="00152611" w:rsidP="00FB08DC">
            <w:pPr>
              <w:jc w:val="both"/>
              <w:rPr>
                <w:rFonts w:ascii="Arial" w:hAnsi="Arial" w:cs="Arial"/>
              </w:rPr>
            </w:pPr>
            <w:r>
              <w:rPr>
                <w:rFonts w:ascii="Arial" w:hAnsi="Arial" w:cs="Arial"/>
              </w:rPr>
              <w:t>Оказание имущественной поддержки СОНКО</w:t>
            </w:r>
            <w:r w:rsidR="006865CC">
              <w:rPr>
                <w:rFonts w:ascii="Arial" w:hAnsi="Arial" w:cs="Arial"/>
              </w:rPr>
              <w:t xml:space="preserve"> н</w:t>
            </w:r>
            <w:r w:rsidR="006865CC" w:rsidRPr="00DF6D77">
              <w:rPr>
                <w:rFonts w:ascii="Arial" w:hAnsi="Arial" w:cs="Arial"/>
              </w:rPr>
              <w:t xml:space="preserve">е менее </w:t>
            </w:r>
            <w:r w:rsidR="006865CC">
              <w:rPr>
                <w:rFonts w:ascii="Arial" w:hAnsi="Arial" w:cs="Arial"/>
              </w:rPr>
              <w:t xml:space="preserve">3 </w:t>
            </w:r>
            <w:r w:rsidR="0067071A">
              <w:rPr>
                <w:rFonts w:ascii="Arial" w:hAnsi="Arial" w:cs="Arial"/>
              </w:rPr>
              <w:t>в год</w:t>
            </w:r>
            <w:r w:rsidR="006865CC">
              <w:rPr>
                <w:rFonts w:ascii="Arial" w:hAnsi="Arial" w:cs="Arial"/>
              </w:rPr>
              <w:t>.</w:t>
            </w:r>
          </w:p>
          <w:p w:rsidR="006865CC" w:rsidRPr="00DF6D77" w:rsidRDefault="0067071A" w:rsidP="0067071A">
            <w:pPr>
              <w:jc w:val="both"/>
              <w:rPr>
                <w:rFonts w:ascii="Arial" w:hAnsi="Arial" w:cs="Arial"/>
              </w:rPr>
            </w:pPr>
            <w:r>
              <w:rPr>
                <w:rFonts w:ascii="Arial" w:hAnsi="Arial" w:cs="Arial"/>
              </w:rPr>
              <w:t xml:space="preserve">Увеличение </w:t>
            </w:r>
            <w:r w:rsidR="006865CC">
              <w:rPr>
                <w:rFonts w:ascii="Arial" w:hAnsi="Arial" w:cs="Arial"/>
              </w:rPr>
              <w:t>к</w:t>
            </w:r>
            <w:r w:rsidR="006865CC" w:rsidRPr="00A23614">
              <w:rPr>
                <w:rFonts w:ascii="Arial" w:hAnsi="Arial" w:cs="Arial"/>
              </w:rPr>
              <w:t>оличеств</w:t>
            </w:r>
            <w:r>
              <w:rPr>
                <w:rFonts w:ascii="Arial" w:hAnsi="Arial" w:cs="Arial"/>
              </w:rPr>
              <w:t>а</w:t>
            </w:r>
            <w:r w:rsidR="006865CC" w:rsidRPr="00A23614">
              <w:rPr>
                <w:rFonts w:ascii="Arial" w:hAnsi="Arial" w:cs="Arial"/>
              </w:rPr>
              <w:t xml:space="preserve"> </w:t>
            </w:r>
            <w:r>
              <w:rPr>
                <w:rFonts w:ascii="Arial" w:hAnsi="Arial" w:cs="Arial"/>
              </w:rPr>
              <w:t xml:space="preserve">мероприятий реализуемых </w:t>
            </w:r>
            <w:r w:rsidR="006865CC" w:rsidRPr="00A23614">
              <w:rPr>
                <w:rFonts w:ascii="Arial" w:hAnsi="Arial" w:cs="Arial"/>
              </w:rPr>
              <w:t xml:space="preserve">СО НКО </w:t>
            </w:r>
            <w:r>
              <w:rPr>
                <w:rFonts w:ascii="Arial" w:hAnsi="Arial" w:cs="Arial"/>
              </w:rPr>
              <w:t>на 5 единиц по отношению к предыдущему отчетному периоду.</w:t>
            </w:r>
          </w:p>
        </w:tc>
      </w:tr>
      <w:tr w:rsidR="006865CC" w:rsidRPr="00F95678" w:rsidTr="00FB08DC">
        <w:tc>
          <w:tcPr>
            <w:tcW w:w="2559" w:type="dxa"/>
          </w:tcPr>
          <w:p w:rsidR="006865CC" w:rsidRPr="00F95678" w:rsidRDefault="006865CC" w:rsidP="00FB08DC">
            <w:pPr>
              <w:pStyle w:val="ConsPlusNormal"/>
              <w:widowControl/>
              <w:ind w:firstLine="0"/>
              <w:rPr>
                <w:sz w:val="24"/>
                <w:szCs w:val="24"/>
              </w:rPr>
            </w:pPr>
            <w:r w:rsidRPr="00F95678">
              <w:rPr>
                <w:sz w:val="24"/>
                <w:szCs w:val="24"/>
              </w:rPr>
              <w:t xml:space="preserve">Информация по ресурсному обеспечению </w:t>
            </w:r>
            <w:r w:rsidRPr="00556C7C">
              <w:rPr>
                <w:sz w:val="24"/>
                <w:szCs w:val="24"/>
              </w:rPr>
              <w:t>отдельного мероприятия</w:t>
            </w:r>
          </w:p>
        </w:tc>
        <w:tc>
          <w:tcPr>
            <w:tcW w:w="7040" w:type="dxa"/>
          </w:tcPr>
          <w:p w:rsidR="006865CC" w:rsidRPr="00F95678" w:rsidRDefault="006865CC" w:rsidP="00FB08DC">
            <w:pPr>
              <w:rPr>
                <w:rFonts w:ascii="Arial" w:hAnsi="Arial" w:cs="Arial"/>
              </w:rPr>
            </w:pPr>
            <w:r>
              <w:rPr>
                <w:rFonts w:ascii="Arial" w:hAnsi="Arial" w:cs="Arial"/>
              </w:rPr>
              <w:t>Ресурсного обеспечения нет</w:t>
            </w:r>
          </w:p>
        </w:tc>
      </w:tr>
    </w:tbl>
    <w:p w:rsidR="006865CC" w:rsidRDefault="006865CC" w:rsidP="006865CC">
      <w:pPr>
        <w:tabs>
          <w:tab w:val="left" w:pos="6990"/>
        </w:tabs>
        <w:autoSpaceDE w:val="0"/>
        <w:autoSpaceDN w:val="0"/>
        <w:adjustRightInd w:val="0"/>
        <w:jc w:val="both"/>
        <w:outlineLvl w:val="1"/>
        <w:rPr>
          <w:rFonts w:ascii="Arial" w:hAnsi="Arial" w:cs="Arial"/>
        </w:rPr>
        <w:sectPr w:rsidR="006865CC" w:rsidSect="006865CC">
          <w:pgSz w:w="11906" w:h="16838"/>
          <w:pgMar w:top="1134" w:right="1077" w:bottom="816" w:left="1077" w:header="709" w:footer="709" w:gutter="0"/>
          <w:cols w:space="708"/>
          <w:docGrid w:linePitch="360"/>
        </w:sectPr>
      </w:pPr>
    </w:p>
    <w:p w:rsidR="006865CC" w:rsidRPr="00543ADA" w:rsidRDefault="006865CC" w:rsidP="006865CC">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t>Приложение</w:t>
      </w:r>
      <w:r>
        <w:rPr>
          <w:rFonts w:ascii="Arial" w:hAnsi="Arial" w:cs="Arial"/>
          <w:sz w:val="20"/>
          <w:szCs w:val="20"/>
        </w:rPr>
        <w:t xml:space="preserve"> </w:t>
      </w:r>
    </w:p>
    <w:p w:rsidR="006865CC" w:rsidRDefault="006865CC" w:rsidP="006865CC">
      <w:pPr>
        <w:pStyle w:val="ConsPlusTitle"/>
        <w:widowControl/>
        <w:jc w:val="right"/>
        <w:rPr>
          <w:b w:val="0"/>
        </w:rPr>
      </w:pPr>
      <w:r w:rsidRPr="0033783B">
        <w:t xml:space="preserve">к </w:t>
      </w:r>
      <w:r w:rsidRPr="0033783B">
        <w:rPr>
          <w:b w:val="0"/>
        </w:rPr>
        <w:t>Требования</w:t>
      </w:r>
      <w:r>
        <w:rPr>
          <w:b w:val="0"/>
        </w:rPr>
        <w:t>м</w:t>
      </w:r>
      <w:r w:rsidRPr="0033783B">
        <w:rPr>
          <w:b w:val="0"/>
        </w:rPr>
        <w:t xml:space="preserve"> к информации об отдельном </w:t>
      </w:r>
    </w:p>
    <w:p w:rsidR="006865CC" w:rsidRPr="0033783B" w:rsidRDefault="006865CC" w:rsidP="006865CC">
      <w:pPr>
        <w:pStyle w:val="ConsPlusTitle"/>
        <w:widowControl/>
        <w:jc w:val="right"/>
        <w:rPr>
          <w:b w:val="0"/>
        </w:rPr>
      </w:pPr>
      <w:r w:rsidRPr="0033783B">
        <w:rPr>
          <w:b w:val="0"/>
        </w:rPr>
        <w:t>мероприятии муниципальной программы</w:t>
      </w:r>
    </w:p>
    <w:p w:rsidR="006865CC" w:rsidRPr="0033783B" w:rsidRDefault="006865CC" w:rsidP="006865CC">
      <w:pPr>
        <w:jc w:val="right"/>
        <w:rPr>
          <w:rFonts w:ascii="Arial" w:hAnsi="Arial" w:cs="Arial"/>
          <w:sz w:val="20"/>
          <w:szCs w:val="20"/>
        </w:rPr>
      </w:pPr>
      <w:r w:rsidRPr="0033783B">
        <w:rPr>
          <w:rFonts w:ascii="Arial" w:hAnsi="Arial" w:cs="Arial"/>
          <w:sz w:val="20"/>
          <w:szCs w:val="20"/>
        </w:rPr>
        <w:t>«</w:t>
      </w:r>
      <w:r w:rsidR="00152611" w:rsidRPr="00E319E7">
        <w:rPr>
          <w:rFonts w:ascii="Arial" w:hAnsi="Arial" w:cs="Arial"/>
          <w:sz w:val="20"/>
          <w:szCs w:val="20"/>
        </w:rPr>
        <w:t>Оказание имущественной поддержки СО НКО</w:t>
      </w:r>
      <w:r w:rsidRPr="0033783B">
        <w:rPr>
          <w:rFonts w:ascii="Arial" w:hAnsi="Arial" w:cs="Arial"/>
          <w:sz w:val="20"/>
          <w:szCs w:val="20"/>
        </w:rPr>
        <w:t>»</w:t>
      </w:r>
    </w:p>
    <w:p w:rsidR="006865CC" w:rsidRPr="00543ADA" w:rsidRDefault="006865CC" w:rsidP="006865CC">
      <w:pPr>
        <w:jc w:val="center"/>
        <w:rPr>
          <w:rFonts w:ascii="Arial" w:hAnsi="Arial" w:cs="Arial"/>
        </w:rPr>
      </w:pPr>
      <w:r w:rsidRPr="00543ADA">
        <w:rPr>
          <w:rFonts w:ascii="Arial" w:hAnsi="Arial" w:cs="Arial"/>
        </w:rPr>
        <w:t>Перечень показателей результативности</w:t>
      </w:r>
    </w:p>
    <w:p w:rsidR="006865CC" w:rsidRPr="00543ADA" w:rsidRDefault="006865CC" w:rsidP="006865CC">
      <w:pPr>
        <w:autoSpaceDE w:val="0"/>
        <w:autoSpaceDN w:val="0"/>
        <w:adjustRightInd w:val="0"/>
        <w:ind w:firstLine="540"/>
        <w:jc w:val="center"/>
        <w:rPr>
          <w:rFonts w:ascii="Arial" w:hAnsi="Arial" w:cs="Arial"/>
        </w:rPr>
      </w:pPr>
    </w:p>
    <w:tbl>
      <w:tblPr>
        <w:tblW w:w="14743" w:type="dxa"/>
        <w:tblInd w:w="-72" w:type="dxa"/>
        <w:tblLayout w:type="fixed"/>
        <w:tblCellMar>
          <w:left w:w="70" w:type="dxa"/>
          <w:right w:w="70" w:type="dxa"/>
        </w:tblCellMar>
        <w:tblLook w:val="0000" w:firstRow="0" w:lastRow="0" w:firstColumn="0" w:lastColumn="0" w:noHBand="0" w:noVBand="0"/>
      </w:tblPr>
      <w:tblGrid>
        <w:gridCol w:w="464"/>
        <w:gridCol w:w="3056"/>
        <w:gridCol w:w="1397"/>
        <w:gridCol w:w="1979"/>
        <w:gridCol w:w="1893"/>
        <w:gridCol w:w="1843"/>
        <w:gridCol w:w="2126"/>
        <w:gridCol w:w="1985"/>
      </w:tblGrid>
      <w:tr w:rsidR="006865CC" w:rsidRPr="00543ADA" w:rsidTr="00FB08DC">
        <w:trPr>
          <w:cantSplit/>
          <w:trHeight w:val="555"/>
        </w:trPr>
        <w:tc>
          <w:tcPr>
            <w:tcW w:w="464"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 xml:space="preserve">№  </w:t>
            </w:r>
            <w:r w:rsidRPr="00326F95">
              <w:rPr>
                <w:rFonts w:ascii="Arial" w:hAnsi="Arial" w:cs="Arial"/>
                <w:sz w:val="20"/>
                <w:szCs w:val="20"/>
              </w:rPr>
              <w:br/>
              <w:t>п/п</w:t>
            </w:r>
          </w:p>
        </w:tc>
        <w:tc>
          <w:tcPr>
            <w:tcW w:w="3056"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Цель, показатели результативности</w:t>
            </w:r>
          </w:p>
        </w:tc>
        <w:tc>
          <w:tcPr>
            <w:tcW w:w="1397"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Единица</w:t>
            </w:r>
            <w:r w:rsidRPr="00326F95">
              <w:rPr>
                <w:rFonts w:ascii="Arial" w:hAnsi="Arial" w:cs="Arial"/>
                <w:sz w:val="20"/>
                <w:szCs w:val="20"/>
              </w:rPr>
              <w:br/>
              <w:t>измерения</w:t>
            </w:r>
          </w:p>
        </w:tc>
        <w:tc>
          <w:tcPr>
            <w:tcW w:w="1979"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 xml:space="preserve">Источник </w:t>
            </w:r>
            <w:r w:rsidRPr="00326F95">
              <w:rPr>
                <w:rFonts w:ascii="Arial" w:hAnsi="Arial" w:cs="Arial"/>
                <w:sz w:val="20"/>
                <w:szCs w:val="20"/>
              </w:rPr>
              <w:br/>
              <w:t>информации</w:t>
            </w:r>
          </w:p>
        </w:tc>
        <w:tc>
          <w:tcPr>
            <w:tcW w:w="1893" w:type="dxa"/>
            <w:vMerge w:val="restart"/>
            <w:tcBorders>
              <w:top w:val="single" w:sz="4" w:space="0" w:color="auto"/>
              <w:left w:val="single" w:sz="4"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Текущий финансовый год 2019</w:t>
            </w:r>
          </w:p>
        </w:tc>
        <w:tc>
          <w:tcPr>
            <w:tcW w:w="1843"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Очередной финансовый год</w:t>
            </w:r>
          </w:p>
        </w:tc>
        <w:tc>
          <w:tcPr>
            <w:tcW w:w="2126" w:type="dxa"/>
            <w:vMerge w:val="restart"/>
            <w:tcBorders>
              <w:top w:val="single" w:sz="4" w:space="0" w:color="auto"/>
              <w:left w:val="single" w:sz="6" w:space="0" w:color="auto"/>
              <w:right w:val="single" w:sz="6"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Первый год планового периода</w:t>
            </w:r>
          </w:p>
        </w:tc>
        <w:tc>
          <w:tcPr>
            <w:tcW w:w="1985" w:type="dxa"/>
            <w:vMerge w:val="restart"/>
            <w:tcBorders>
              <w:top w:val="single" w:sz="4" w:space="0" w:color="auto"/>
              <w:left w:val="single" w:sz="6" w:space="0" w:color="auto"/>
              <w:right w:val="single" w:sz="4" w:space="0" w:color="auto"/>
            </w:tcBorders>
            <w:vAlign w:val="center"/>
          </w:tcPr>
          <w:p w:rsidR="006865CC" w:rsidRPr="00326F95" w:rsidRDefault="006865CC" w:rsidP="00FB08DC">
            <w:pPr>
              <w:pStyle w:val="ac"/>
              <w:jc w:val="center"/>
              <w:rPr>
                <w:rFonts w:ascii="Arial" w:hAnsi="Arial" w:cs="Arial"/>
                <w:sz w:val="20"/>
                <w:szCs w:val="20"/>
              </w:rPr>
            </w:pPr>
          </w:p>
          <w:p w:rsidR="006865CC" w:rsidRPr="00326F95" w:rsidRDefault="006865CC" w:rsidP="00FB08DC">
            <w:pPr>
              <w:pStyle w:val="ac"/>
              <w:jc w:val="center"/>
              <w:rPr>
                <w:rFonts w:ascii="Arial" w:hAnsi="Arial" w:cs="Arial"/>
                <w:sz w:val="20"/>
                <w:szCs w:val="20"/>
              </w:rPr>
            </w:pPr>
            <w:r w:rsidRPr="00326F95">
              <w:rPr>
                <w:rFonts w:ascii="Arial" w:hAnsi="Arial" w:cs="Arial"/>
                <w:sz w:val="20"/>
                <w:szCs w:val="20"/>
              </w:rPr>
              <w:t>Второй год планового периода</w:t>
            </w:r>
          </w:p>
        </w:tc>
      </w:tr>
      <w:tr w:rsidR="006865CC" w:rsidRPr="00543ADA" w:rsidTr="00FB08DC">
        <w:trPr>
          <w:cantSplit/>
          <w:trHeight w:val="900"/>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3056"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firstLine="72"/>
              <w:jc w:val="center"/>
              <w:rPr>
                <w:rFonts w:ascii="Arial" w:hAnsi="Arial" w:cs="Arial"/>
                <w:sz w:val="20"/>
                <w:szCs w:val="20"/>
              </w:rPr>
            </w:pPr>
          </w:p>
        </w:tc>
        <w:tc>
          <w:tcPr>
            <w:tcW w:w="1397"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79"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93" w:type="dxa"/>
            <w:vMerge/>
            <w:tcBorders>
              <w:top w:val="single" w:sz="6" w:space="0" w:color="auto"/>
              <w:left w:val="single" w:sz="4"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43" w:type="dxa"/>
            <w:vMerge/>
            <w:tcBorders>
              <w:top w:val="single" w:sz="6" w:space="0" w:color="auto"/>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2126" w:type="dxa"/>
            <w:vMerge/>
            <w:tcBorders>
              <w:top w:val="single" w:sz="6" w:space="0" w:color="auto"/>
              <w:left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85" w:type="dxa"/>
            <w:vMerge/>
            <w:tcBorders>
              <w:top w:val="single" w:sz="6" w:space="0" w:color="auto"/>
              <w:left w:val="single" w:sz="6" w:space="0" w:color="auto"/>
              <w:right w:val="single" w:sz="4"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r>
      <w:tr w:rsidR="006865CC" w:rsidRPr="00543ADA" w:rsidTr="00FB08DC">
        <w:trPr>
          <w:cantSplit/>
          <w:trHeight w:val="230"/>
        </w:trPr>
        <w:tc>
          <w:tcPr>
            <w:tcW w:w="464"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3056"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ind w:firstLine="720"/>
              <w:jc w:val="center"/>
              <w:rPr>
                <w:rFonts w:ascii="Arial" w:hAnsi="Arial" w:cs="Arial"/>
                <w:sz w:val="20"/>
                <w:szCs w:val="20"/>
              </w:rPr>
            </w:pPr>
          </w:p>
        </w:tc>
        <w:tc>
          <w:tcPr>
            <w:tcW w:w="1397"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79"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93" w:type="dxa"/>
            <w:vMerge/>
            <w:tcBorders>
              <w:left w:val="single" w:sz="4"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843"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2126" w:type="dxa"/>
            <w:vMerge/>
            <w:tcBorders>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c>
          <w:tcPr>
            <w:tcW w:w="1985" w:type="dxa"/>
            <w:vMerge/>
            <w:tcBorders>
              <w:left w:val="single" w:sz="6" w:space="0" w:color="auto"/>
              <w:bottom w:val="single" w:sz="6" w:space="0" w:color="auto"/>
              <w:right w:val="single" w:sz="4" w:space="0" w:color="auto"/>
            </w:tcBorders>
            <w:vAlign w:val="center"/>
          </w:tcPr>
          <w:p w:rsidR="006865CC" w:rsidRPr="00326F95" w:rsidRDefault="006865CC" w:rsidP="00FB08DC">
            <w:pPr>
              <w:autoSpaceDE w:val="0"/>
              <w:autoSpaceDN w:val="0"/>
              <w:adjustRightInd w:val="0"/>
              <w:rPr>
                <w:rFonts w:ascii="Arial" w:hAnsi="Arial" w:cs="Arial"/>
                <w:sz w:val="20"/>
                <w:szCs w:val="20"/>
              </w:rPr>
            </w:pPr>
          </w:p>
        </w:tc>
      </w:tr>
      <w:tr w:rsidR="006865CC" w:rsidRPr="00215591" w:rsidTr="00FB08DC">
        <w:trPr>
          <w:cantSplit/>
          <w:trHeight w:val="20"/>
        </w:trPr>
        <w:tc>
          <w:tcPr>
            <w:tcW w:w="464" w:type="dxa"/>
            <w:tcBorders>
              <w:top w:val="single" w:sz="6" w:space="0" w:color="auto"/>
              <w:left w:val="single" w:sz="6" w:space="0" w:color="auto"/>
              <w:bottom w:val="single" w:sz="4" w:space="0" w:color="auto"/>
              <w:right w:val="single" w:sz="6" w:space="0" w:color="auto"/>
            </w:tcBorders>
            <w:textDirection w:val="btLr"/>
            <w:vAlign w:val="center"/>
          </w:tcPr>
          <w:p w:rsidR="006865CC" w:rsidRPr="00326F95" w:rsidRDefault="006865CC" w:rsidP="00FB08DC">
            <w:pPr>
              <w:autoSpaceDE w:val="0"/>
              <w:autoSpaceDN w:val="0"/>
              <w:adjustRightInd w:val="0"/>
              <w:ind w:left="720" w:right="113"/>
              <w:rPr>
                <w:rFonts w:ascii="Arial" w:hAnsi="Arial" w:cs="Arial"/>
                <w:b/>
                <w:sz w:val="20"/>
                <w:szCs w:val="20"/>
              </w:rPr>
            </w:pPr>
          </w:p>
        </w:tc>
        <w:tc>
          <w:tcPr>
            <w:tcW w:w="14279" w:type="dxa"/>
            <w:gridSpan w:val="7"/>
            <w:tcBorders>
              <w:top w:val="single" w:sz="6" w:space="0" w:color="auto"/>
              <w:left w:val="single" w:sz="6" w:space="0" w:color="auto"/>
              <w:bottom w:val="single" w:sz="4" w:space="0" w:color="auto"/>
              <w:right w:val="single" w:sz="4" w:space="0" w:color="auto"/>
            </w:tcBorders>
          </w:tcPr>
          <w:p w:rsidR="006865CC" w:rsidRPr="00326F95" w:rsidRDefault="006865CC" w:rsidP="00FB08DC">
            <w:pPr>
              <w:widowControl w:val="0"/>
              <w:autoSpaceDE w:val="0"/>
              <w:autoSpaceDN w:val="0"/>
              <w:adjustRightInd w:val="0"/>
              <w:jc w:val="center"/>
              <w:rPr>
                <w:rFonts w:ascii="Arial" w:hAnsi="Arial" w:cs="Arial"/>
                <w:sz w:val="20"/>
                <w:szCs w:val="20"/>
              </w:rPr>
            </w:pPr>
            <w:r w:rsidRPr="00326F95">
              <w:rPr>
                <w:rFonts w:ascii="Arial" w:hAnsi="Arial" w:cs="Arial"/>
                <w:sz w:val="20"/>
                <w:szCs w:val="20"/>
              </w:rPr>
              <w:t>Отдельное мероприятие - «</w:t>
            </w:r>
            <w:r w:rsidR="00152611" w:rsidRPr="00E319E7">
              <w:rPr>
                <w:rFonts w:ascii="Arial" w:hAnsi="Arial" w:cs="Arial"/>
                <w:sz w:val="20"/>
                <w:szCs w:val="20"/>
              </w:rPr>
              <w:t>Оказание имущественной поддержки СО НКО</w:t>
            </w:r>
            <w:r w:rsidRPr="00326F95">
              <w:rPr>
                <w:rFonts w:ascii="Arial" w:hAnsi="Arial" w:cs="Arial"/>
                <w:sz w:val="20"/>
                <w:szCs w:val="20"/>
              </w:rPr>
              <w:t xml:space="preserve">» </w:t>
            </w:r>
          </w:p>
        </w:tc>
      </w:tr>
      <w:tr w:rsidR="006865CC" w:rsidRPr="00AE5777" w:rsidTr="00FB08DC">
        <w:trPr>
          <w:cantSplit/>
          <w:trHeight w:val="360"/>
        </w:trPr>
        <w:tc>
          <w:tcPr>
            <w:tcW w:w="464" w:type="dxa"/>
            <w:tcBorders>
              <w:top w:val="single" w:sz="4" w:space="0" w:color="auto"/>
              <w:left w:val="single" w:sz="6"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4279" w:type="dxa"/>
            <w:gridSpan w:val="7"/>
            <w:tcBorders>
              <w:right w:val="single" w:sz="4" w:space="0" w:color="auto"/>
            </w:tcBorders>
          </w:tcPr>
          <w:p w:rsidR="006865CC" w:rsidRPr="00326F95" w:rsidRDefault="006865CC" w:rsidP="00FB08DC">
            <w:pPr>
              <w:jc w:val="both"/>
              <w:rPr>
                <w:rFonts w:ascii="Arial" w:hAnsi="Arial" w:cs="Arial"/>
                <w:sz w:val="20"/>
                <w:szCs w:val="20"/>
              </w:rPr>
            </w:pPr>
            <w:r w:rsidRPr="00326F95">
              <w:rPr>
                <w:rFonts w:ascii="Arial" w:hAnsi="Arial" w:cs="Arial"/>
                <w:sz w:val="20"/>
                <w:szCs w:val="20"/>
              </w:rPr>
              <w:t xml:space="preserve">Цель - </w:t>
            </w:r>
            <w:r w:rsidR="00152611" w:rsidRPr="002236FA">
              <w:rPr>
                <w:rFonts w:ascii="Arial" w:hAnsi="Arial" w:cs="Arial"/>
                <w:color w:val="000000"/>
                <w:sz w:val="20"/>
                <w:szCs w:val="20"/>
                <w:shd w:val="clear" w:color="auto" w:fill="FFFFFF"/>
              </w:rPr>
              <w:t>содействие в предоставлении имущественной поддержки СОНКО, осуществляющим свою деятельность на территории Шушенского района</w:t>
            </w:r>
          </w:p>
        </w:tc>
      </w:tr>
      <w:tr w:rsidR="006865CC" w:rsidRPr="00215591" w:rsidTr="00FB08DC">
        <w:trPr>
          <w:cantSplit/>
          <w:trHeight w:val="360"/>
        </w:trPr>
        <w:tc>
          <w:tcPr>
            <w:tcW w:w="464" w:type="dxa"/>
            <w:vMerge w:val="restart"/>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bottom w:val="single" w:sz="6" w:space="0" w:color="auto"/>
              <w:right w:val="single" w:sz="6" w:space="0" w:color="auto"/>
            </w:tcBorders>
          </w:tcPr>
          <w:p w:rsidR="006865CC" w:rsidRPr="00326F95" w:rsidRDefault="006865CC" w:rsidP="00FB08DC">
            <w:pPr>
              <w:autoSpaceDE w:val="0"/>
              <w:autoSpaceDN w:val="0"/>
              <w:adjustRightInd w:val="0"/>
              <w:rPr>
                <w:rFonts w:ascii="Arial" w:hAnsi="Arial" w:cs="Arial"/>
                <w:sz w:val="20"/>
                <w:szCs w:val="20"/>
              </w:rPr>
            </w:pPr>
            <w:r w:rsidRPr="00326F95">
              <w:rPr>
                <w:rFonts w:ascii="Arial" w:hAnsi="Arial" w:cs="Arial"/>
                <w:sz w:val="20"/>
                <w:szCs w:val="20"/>
              </w:rPr>
              <w:t>Показатели результативности</w:t>
            </w:r>
            <w:r>
              <w:rPr>
                <w:rFonts w:ascii="Arial" w:hAnsi="Arial" w:cs="Arial"/>
                <w:sz w:val="20"/>
                <w:szCs w:val="20"/>
              </w:rPr>
              <w:t>:</w:t>
            </w:r>
          </w:p>
        </w:tc>
        <w:tc>
          <w:tcPr>
            <w:tcW w:w="1397"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r>
      <w:tr w:rsidR="006865CC" w:rsidRPr="00215591" w:rsidTr="00FB08DC">
        <w:trPr>
          <w:cantSplit/>
          <w:trHeight w:val="1265"/>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6" w:space="0" w:color="auto"/>
              <w:right w:val="single" w:sz="6" w:space="0" w:color="auto"/>
            </w:tcBorders>
          </w:tcPr>
          <w:p w:rsidR="006865CC" w:rsidRPr="00326F95" w:rsidRDefault="0067071A" w:rsidP="0067071A">
            <w:pPr>
              <w:autoSpaceDE w:val="0"/>
              <w:autoSpaceDN w:val="0"/>
              <w:adjustRightInd w:val="0"/>
              <w:rPr>
                <w:rFonts w:ascii="Arial" w:hAnsi="Arial" w:cs="Arial"/>
                <w:sz w:val="20"/>
                <w:szCs w:val="20"/>
              </w:rPr>
            </w:pPr>
            <w:r w:rsidRPr="0067071A">
              <w:rPr>
                <w:rFonts w:ascii="Arial" w:hAnsi="Arial" w:cs="Arial"/>
                <w:sz w:val="20"/>
                <w:szCs w:val="20"/>
              </w:rPr>
              <w:t>Увеличение количества мероприятий реализуемых СО НКО</w:t>
            </w:r>
            <w:r w:rsidRPr="00A23614">
              <w:rPr>
                <w:rFonts w:ascii="Arial" w:hAnsi="Arial" w:cs="Arial"/>
              </w:rPr>
              <w:t xml:space="preserve"> </w:t>
            </w:r>
          </w:p>
        </w:tc>
        <w:tc>
          <w:tcPr>
            <w:tcW w:w="1397"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4" w:space="0" w:color="auto"/>
              <w:right w:val="single" w:sz="6" w:space="0" w:color="auto"/>
            </w:tcBorders>
            <w:vAlign w:val="center"/>
          </w:tcPr>
          <w:p w:rsidR="006865CC" w:rsidRPr="00326F95" w:rsidRDefault="0067071A" w:rsidP="00FB08DC">
            <w:pPr>
              <w:widowControl w:val="0"/>
              <w:autoSpaceDE w:val="0"/>
              <w:autoSpaceDN w:val="0"/>
              <w:adjustRightInd w:val="0"/>
              <w:jc w:val="center"/>
              <w:rPr>
                <w:rFonts w:ascii="Arial" w:hAnsi="Arial" w:cs="Arial"/>
                <w:sz w:val="20"/>
                <w:szCs w:val="20"/>
              </w:rPr>
            </w:pPr>
            <w:r>
              <w:rPr>
                <w:rFonts w:ascii="Arial" w:hAnsi="Arial" w:cs="Arial"/>
                <w:sz w:val="20"/>
                <w:szCs w:val="20"/>
              </w:rPr>
              <w:t>10</w:t>
            </w:r>
          </w:p>
        </w:tc>
        <w:tc>
          <w:tcPr>
            <w:tcW w:w="1843" w:type="dxa"/>
            <w:tcBorders>
              <w:top w:val="single" w:sz="4" w:space="0" w:color="auto"/>
              <w:left w:val="single" w:sz="6" w:space="0" w:color="auto"/>
              <w:bottom w:val="single" w:sz="4" w:space="0" w:color="auto"/>
              <w:right w:val="single" w:sz="6" w:space="0" w:color="auto"/>
            </w:tcBorders>
            <w:vAlign w:val="center"/>
          </w:tcPr>
          <w:p w:rsidR="006865CC" w:rsidRPr="00326F95" w:rsidRDefault="0067071A" w:rsidP="00FB08DC">
            <w:pPr>
              <w:jc w:val="center"/>
              <w:rPr>
                <w:rFonts w:ascii="Arial" w:hAnsi="Arial" w:cs="Arial"/>
                <w:sz w:val="20"/>
                <w:szCs w:val="20"/>
              </w:rPr>
            </w:pPr>
            <w:r>
              <w:rPr>
                <w:rFonts w:ascii="Arial" w:hAnsi="Arial" w:cs="Arial"/>
                <w:sz w:val="20"/>
                <w:szCs w:val="20"/>
              </w:rPr>
              <w:t>15</w:t>
            </w:r>
          </w:p>
        </w:tc>
        <w:tc>
          <w:tcPr>
            <w:tcW w:w="2126" w:type="dxa"/>
            <w:tcBorders>
              <w:top w:val="single" w:sz="4" w:space="0" w:color="auto"/>
              <w:left w:val="single" w:sz="6" w:space="0" w:color="auto"/>
              <w:bottom w:val="single" w:sz="4" w:space="0" w:color="auto"/>
              <w:right w:val="single" w:sz="4" w:space="0" w:color="auto"/>
            </w:tcBorders>
            <w:vAlign w:val="center"/>
          </w:tcPr>
          <w:p w:rsidR="006865CC" w:rsidRPr="00326F95" w:rsidRDefault="0067071A" w:rsidP="00FB08DC">
            <w:pPr>
              <w:widowControl w:val="0"/>
              <w:autoSpaceDE w:val="0"/>
              <w:autoSpaceDN w:val="0"/>
              <w:adjustRightInd w:val="0"/>
              <w:jc w:val="center"/>
              <w:rPr>
                <w:rFonts w:ascii="Arial" w:hAnsi="Arial" w:cs="Arial"/>
                <w:sz w:val="20"/>
                <w:szCs w:val="20"/>
              </w:rPr>
            </w:pPr>
            <w:r>
              <w:rPr>
                <w:rFonts w:ascii="Arial" w:hAnsi="Arial" w:cs="Arial"/>
                <w:sz w:val="20"/>
                <w:szCs w:val="20"/>
              </w:rPr>
              <w:t>20</w:t>
            </w:r>
          </w:p>
        </w:tc>
        <w:tc>
          <w:tcPr>
            <w:tcW w:w="1985" w:type="dxa"/>
            <w:tcBorders>
              <w:top w:val="single" w:sz="4" w:space="0" w:color="auto"/>
              <w:left w:val="single" w:sz="4" w:space="0" w:color="auto"/>
              <w:bottom w:val="single" w:sz="4" w:space="0" w:color="auto"/>
              <w:right w:val="single" w:sz="4" w:space="0" w:color="auto"/>
            </w:tcBorders>
            <w:vAlign w:val="center"/>
          </w:tcPr>
          <w:p w:rsidR="006865CC" w:rsidRPr="00326F95" w:rsidRDefault="0067071A" w:rsidP="00FB08DC">
            <w:pPr>
              <w:widowControl w:val="0"/>
              <w:autoSpaceDE w:val="0"/>
              <w:autoSpaceDN w:val="0"/>
              <w:adjustRightInd w:val="0"/>
              <w:jc w:val="center"/>
              <w:rPr>
                <w:rFonts w:ascii="Arial" w:hAnsi="Arial" w:cs="Arial"/>
                <w:sz w:val="20"/>
                <w:szCs w:val="20"/>
              </w:rPr>
            </w:pPr>
            <w:r>
              <w:rPr>
                <w:rFonts w:ascii="Arial" w:hAnsi="Arial" w:cs="Arial"/>
                <w:sz w:val="20"/>
                <w:szCs w:val="20"/>
              </w:rPr>
              <w:t>25</w:t>
            </w:r>
          </w:p>
        </w:tc>
      </w:tr>
      <w:tr w:rsidR="006865CC" w:rsidRPr="00215591" w:rsidTr="00FB08DC">
        <w:trPr>
          <w:cantSplit/>
          <w:trHeight w:val="356"/>
        </w:trPr>
        <w:tc>
          <w:tcPr>
            <w:tcW w:w="464" w:type="dxa"/>
            <w:vMerge/>
            <w:tcBorders>
              <w:left w:val="single" w:sz="6"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right w:val="single" w:sz="6" w:space="0" w:color="auto"/>
            </w:tcBorders>
          </w:tcPr>
          <w:p w:rsidR="006865CC" w:rsidRPr="00326F95" w:rsidRDefault="006865CC" w:rsidP="00FB08DC">
            <w:pPr>
              <w:autoSpaceDE w:val="0"/>
              <w:autoSpaceDN w:val="0"/>
              <w:adjustRightInd w:val="0"/>
              <w:rPr>
                <w:rFonts w:ascii="Arial" w:hAnsi="Arial" w:cs="Arial"/>
                <w:sz w:val="20"/>
                <w:szCs w:val="20"/>
              </w:rPr>
            </w:pPr>
            <w:r w:rsidRPr="00326F95">
              <w:rPr>
                <w:rFonts w:ascii="Arial" w:hAnsi="Arial" w:cs="Arial"/>
                <w:sz w:val="20"/>
                <w:szCs w:val="20"/>
              </w:rPr>
              <w:t>Показатель (индикатор)</w:t>
            </w:r>
            <w:r>
              <w:rPr>
                <w:rFonts w:ascii="Arial" w:hAnsi="Arial" w:cs="Arial"/>
                <w:sz w:val="20"/>
                <w:szCs w:val="20"/>
              </w:rPr>
              <w:t>:</w:t>
            </w:r>
          </w:p>
        </w:tc>
        <w:tc>
          <w:tcPr>
            <w:tcW w:w="1397" w:type="dxa"/>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right w:val="single" w:sz="6" w:space="0" w:color="auto"/>
            </w:tcBorders>
            <w:vAlign w:val="center"/>
          </w:tcPr>
          <w:p w:rsidR="006865CC" w:rsidRPr="00326F95" w:rsidRDefault="006865CC" w:rsidP="00FB08DC">
            <w:pPr>
              <w:jc w:val="center"/>
              <w:rPr>
                <w:rFonts w:ascii="Arial" w:hAnsi="Arial" w:cs="Arial"/>
                <w:sz w:val="20"/>
                <w:szCs w:val="20"/>
              </w:rPr>
            </w:pPr>
          </w:p>
        </w:tc>
        <w:tc>
          <w:tcPr>
            <w:tcW w:w="2126" w:type="dxa"/>
            <w:tcBorders>
              <w:top w:val="single" w:sz="4" w:space="0" w:color="auto"/>
              <w:left w:val="single" w:sz="6"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p>
        </w:tc>
      </w:tr>
      <w:tr w:rsidR="006865CC" w:rsidRPr="00215591" w:rsidTr="00FB08DC">
        <w:trPr>
          <w:cantSplit/>
          <w:trHeight w:val="867"/>
        </w:trPr>
        <w:tc>
          <w:tcPr>
            <w:tcW w:w="464" w:type="dxa"/>
            <w:vMerge/>
            <w:tcBorders>
              <w:left w:val="single" w:sz="6" w:space="0" w:color="auto"/>
              <w:bottom w:val="single" w:sz="4" w:space="0" w:color="auto"/>
              <w:right w:val="single" w:sz="6" w:space="0" w:color="auto"/>
            </w:tcBorders>
            <w:vAlign w:val="center"/>
          </w:tcPr>
          <w:p w:rsidR="006865CC" w:rsidRPr="00326F95" w:rsidRDefault="006865CC" w:rsidP="00FB08DC">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4" w:space="0" w:color="auto"/>
              <w:right w:val="single" w:sz="6" w:space="0" w:color="auto"/>
            </w:tcBorders>
          </w:tcPr>
          <w:p w:rsidR="006865CC" w:rsidRPr="0067071A" w:rsidRDefault="0067071A" w:rsidP="00FB08DC">
            <w:pPr>
              <w:autoSpaceDE w:val="0"/>
              <w:autoSpaceDN w:val="0"/>
              <w:adjustRightInd w:val="0"/>
              <w:rPr>
                <w:rFonts w:ascii="Arial" w:hAnsi="Arial" w:cs="Arial"/>
                <w:sz w:val="20"/>
                <w:szCs w:val="20"/>
              </w:rPr>
            </w:pPr>
            <w:r w:rsidRPr="0067071A">
              <w:rPr>
                <w:rFonts w:ascii="Arial" w:hAnsi="Arial" w:cs="Arial"/>
                <w:sz w:val="20"/>
                <w:szCs w:val="20"/>
              </w:rPr>
              <w:t xml:space="preserve">Оказание имущественной поддержки СОНКО </w:t>
            </w:r>
          </w:p>
        </w:tc>
        <w:tc>
          <w:tcPr>
            <w:tcW w:w="1397"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6865CC" w:rsidRPr="00326F95" w:rsidRDefault="006865CC" w:rsidP="00FB08DC">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6" w:space="0" w:color="auto"/>
              <w:right w:val="single" w:sz="6"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r>
              <w:rPr>
                <w:rFonts w:ascii="Arial" w:hAnsi="Arial" w:cs="Arial"/>
                <w:sz w:val="20"/>
                <w:szCs w:val="20"/>
              </w:rPr>
              <w:t>3</w:t>
            </w:r>
          </w:p>
        </w:tc>
        <w:tc>
          <w:tcPr>
            <w:tcW w:w="1843" w:type="dxa"/>
            <w:tcBorders>
              <w:top w:val="single" w:sz="4" w:space="0" w:color="auto"/>
              <w:left w:val="single" w:sz="6" w:space="0" w:color="auto"/>
              <w:bottom w:val="single" w:sz="6" w:space="0" w:color="auto"/>
              <w:right w:val="single" w:sz="6" w:space="0" w:color="auto"/>
            </w:tcBorders>
            <w:vAlign w:val="center"/>
          </w:tcPr>
          <w:p w:rsidR="006865CC" w:rsidRPr="00326F95" w:rsidRDefault="006865CC" w:rsidP="00FB08DC">
            <w:pPr>
              <w:jc w:val="center"/>
              <w:rPr>
                <w:rFonts w:ascii="Arial" w:hAnsi="Arial" w:cs="Arial"/>
                <w:sz w:val="20"/>
                <w:szCs w:val="20"/>
              </w:rPr>
            </w:pPr>
            <w:r>
              <w:rPr>
                <w:rFonts w:ascii="Arial" w:hAnsi="Arial" w:cs="Arial"/>
                <w:sz w:val="20"/>
                <w:szCs w:val="20"/>
              </w:rPr>
              <w:t>3</w:t>
            </w:r>
          </w:p>
        </w:tc>
        <w:tc>
          <w:tcPr>
            <w:tcW w:w="2126" w:type="dxa"/>
            <w:tcBorders>
              <w:top w:val="single" w:sz="4" w:space="0" w:color="auto"/>
              <w:left w:val="single" w:sz="6" w:space="0" w:color="auto"/>
              <w:bottom w:val="single" w:sz="6"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r>
              <w:rPr>
                <w:rFonts w:ascii="Arial" w:hAnsi="Arial" w:cs="Arial"/>
                <w:sz w:val="20"/>
                <w:szCs w:val="20"/>
              </w:rPr>
              <w:t>3</w:t>
            </w:r>
          </w:p>
        </w:tc>
        <w:tc>
          <w:tcPr>
            <w:tcW w:w="1985" w:type="dxa"/>
            <w:tcBorders>
              <w:top w:val="single" w:sz="4" w:space="0" w:color="auto"/>
              <w:left w:val="single" w:sz="4" w:space="0" w:color="auto"/>
              <w:bottom w:val="single" w:sz="6" w:space="0" w:color="auto"/>
              <w:right w:val="single" w:sz="4" w:space="0" w:color="auto"/>
            </w:tcBorders>
            <w:vAlign w:val="center"/>
          </w:tcPr>
          <w:p w:rsidR="006865CC" w:rsidRPr="00326F95" w:rsidRDefault="006865CC" w:rsidP="00FB08DC">
            <w:pPr>
              <w:widowControl w:val="0"/>
              <w:autoSpaceDE w:val="0"/>
              <w:autoSpaceDN w:val="0"/>
              <w:adjustRightInd w:val="0"/>
              <w:jc w:val="center"/>
              <w:rPr>
                <w:rFonts w:ascii="Arial" w:hAnsi="Arial" w:cs="Arial"/>
                <w:sz w:val="20"/>
                <w:szCs w:val="20"/>
              </w:rPr>
            </w:pPr>
            <w:r>
              <w:rPr>
                <w:rFonts w:ascii="Arial" w:hAnsi="Arial" w:cs="Arial"/>
                <w:sz w:val="20"/>
                <w:szCs w:val="20"/>
              </w:rPr>
              <w:t>3</w:t>
            </w:r>
          </w:p>
        </w:tc>
      </w:tr>
    </w:tbl>
    <w:p w:rsidR="006865CC" w:rsidRDefault="006865CC" w:rsidP="006865CC">
      <w:pPr>
        <w:autoSpaceDE w:val="0"/>
        <w:autoSpaceDN w:val="0"/>
        <w:adjustRightInd w:val="0"/>
        <w:jc w:val="both"/>
        <w:outlineLvl w:val="1"/>
        <w:rPr>
          <w:rFonts w:ascii="Arial" w:hAnsi="Arial" w:cs="Arial"/>
          <w:sz w:val="22"/>
          <w:szCs w:val="22"/>
        </w:rPr>
      </w:pPr>
    </w:p>
    <w:p w:rsidR="006865CC" w:rsidRPr="002E1C7E" w:rsidRDefault="006865CC" w:rsidP="006865CC">
      <w:pPr>
        <w:autoSpaceDE w:val="0"/>
        <w:autoSpaceDN w:val="0"/>
        <w:adjustRightInd w:val="0"/>
        <w:jc w:val="both"/>
        <w:outlineLvl w:val="1"/>
        <w:rPr>
          <w:rFonts w:ascii="Arial" w:hAnsi="Arial" w:cs="Arial"/>
        </w:rPr>
      </w:pPr>
      <w:r w:rsidRPr="002E1C7E">
        <w:rPr>
          <w:rFonts w:ascii="Arial" w:hAnsi="Arial" w:cs="Arial"/>
        </w:rPr>
        <w:t>Начальник отдела культуры, молодежной</w:t>
      </w:r>
    </w:p>
    <w:p w:rsidR="006865CC" w:rsidRPr="002E1C7E" w:rsidRDefault="006865CC" w:rsidP="006865CC">
      <w:pPr>
        <w:autoSpaceDE w:val="0"/>
        <w:autoSpaceDN w:val="0"/>
        <w:adjustRightInd w:val="0"/>
        <w:jc w:val="both"/>
        <w:outlineLvl w:val="1"/>
        <w:rPr>
          <w:rFonts w:ascii="Arial" w:hAnsi="Arial" w:cs="Arial"/>
        </w:rPr>
      </w:pPr>
      <w:r w:rsidRPr="002E1C7E">
        <w:rPr>
          <w:rFonts w:ascii="Arial" w:hAnsi="Arial" w:cs="Arial"/>
        </w:rPr>
        <w:t>политики и туризма администрации Шушенского района</w:t>
      </w:r>
      <w:r w:rsidRPr="002E1C7E">
        <w:rPr>
          <w:rFonts w:ascii="Arial" w:hAnsi="Arial" w:cs="Arial"/>
        </w:rPr>
        <w:tab/>
        <w:t xml:space="preserve">                                                                                                  А. В. Костюченко</w:t>
      </w: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pPr>
    </w:p>
    <w:p w:rsidR="006865CC" w:rsidRDefault="006865CC" w:rsidP="0037659C">
      <w:pPr>
        <w:pStyle w:val="ac"/>
        <w:jc w:val="right"/>
        <w:rPr>
          <w:rFonts w:ascii="Arial" w:hAnsi="Arial" w:cs="Arial"/>
          <w:sz w:val="20"/>
          <w:szCs w:val="20"/>
        </w:rPr>
        <w:sectPr w:rsidR="006865CC" w:rsidSect="006865CC">
          <w:pgSz w:w="16838" w:h="11906" w:orient="landscape"/>
          <w:pgMar w:top="1077" w:right="816" w:bottom="1077" w:left="1134" w:header="709" w:footer="709" w:gutter="0"/>
          <w:cols w:space="708"/>
          <w:docGrid w:linePitch="360"/>
        </w:sectPr>
      </w:pPr>
    </w:p>
    <w:p w:rsidR="0037659C" w:rsidRPr="008854BB" w:rsidRDefault="0037659C" w:rsidP="0037659C">
      <w:pPr>
        <w:pStyle w:val="ac"/>
        <w:jc w:val="right"/>
        <w:rPr>
          <w:rFonts w:ascii="Arial" w:hAnsi="Arial" w:cs="Arial"/>
          <w:sz w:val="20"/>
          <w:szCs w:val="20"/>
        </w:rPr>
      </w:pPr>
      <w:r w:rsidRPr="008854BB">
        <w:rPr>
          <w:rFonts w:ascii="Arial" w:hAnsi="Arial" w:cs="Arial"/>
          <w:sz w:val="20"/>
          <w:szCs w:val="20"/>
        </w:rPr>
        <w:t>Приложение</w:t>
      </w:r>
      <w:r>
        <w:rPr>
          <w:rFonts w:ascii="Arial" w:hAnsi="Arial" w:cs="Arial"/>
          <w:sz w:val="20"/>
          <w:szCs w:val="20"/>
        </w:rPr>
        <w:t xml:space="preserve"> № </w:t>
      </w:r>
      <w:r w:rsidR="00FE667C">
        <w:rPr>
          <w:rFonts w:ascii="Arial" w:hAnsi="Arial" w:cs="Arial"/>
          <w:sz w:val="20"/>
          <w:szCs w:val="20"/>
        </w:rPr>
        <w:t>7</w:t>
      </w:r>
    </w:p>
    <w:p w:rsidR="00FE667C" w:rsidRPr="00543ADA" w:rsidRDefault="00FE667C" w:rsidP="00FE667C">
      <w:pPr>
        <w:jc w:val="right"/>
        <w:rPr>
          <w:rFonts w:ascii="Arial" w:hAnsi="Arial" w:cs="Arial"/>
          <w:sz w:val="20"/>
          <w:szCs w:val="20"/>
        </w:rPr>
      </w:pPr>
      <w:r w:rsidRPr="00F95678">
        <w:rPr>
          <w:b/>
        </w:rPr>
        <w:t xml:space="preserve">                                                                  </w:t>
      </w:r>
      <w:r w:rsidRPr="00543ADA">
        <w:rPr>
          <w:rFonts w:ascii="Arial" w:hAnsi="Arial" w:cs="Arial"/>
          <w:sz w:val="20"/>
          <w:szCs w:val="20"/>
        </w:rPr>
        <w:t>к муни</w:t>
      </w:r>
      <w:r>
        <w:rPr>
          <w:rFonts w:ascii="Arial" w:hAnsi="Arial" w:cs="Arial"/>
          <w:sz w:val="20"/>
          <w:szCs w:val="20"/>
        </w:rPr>
        <w:t>ципальной программ</w:t>
      </w:r>
      <w:r w:rsidR="00310AC5">
        <w:rPr>
          <w:rFonts w:ascii="Arial" w:hAnsi="Arial" w:cs="Arial"/>
          <w:sz w:val="20"/>
          <w:szCs w:val="20"/>
        </w:rPr>
        <w:t>е</w:t>
      </w:r>
      <w:r>
        <w:rPr>
          <w:rFonts w:ascii="Arial" w:hAnsi="Arial" w:cs="Arial"/>
          <w:sz w:val="20"/>
          <w:szCs w:val="20"/>
        </w:rPr>
        <w:t xml:space="preserve"> «Развитие </w:t>
      </w:r>
      <w:r w:rsidRPr="00543ADA">
        <w:rPr>
          <w:rFonts w:ascii="Arial" w:hAnsi="Arial" w:cs="Arial"/>
          <w:sz w:val="20"/>
          <w:szCs w:val="20"/>
        </w:rPr>
        <w:t xml:space="preserve">поддержка </w:t>
      </w:r>
    </w:p>
    <w:p w:rsidR="00FE667C" w:rsidRPr="00543ADA" w:rsidRDefault="00FE667C" w:rsidP="00FE667C">
      <w:pPr>
        <w:jc w:val="right"/>
        <w:rPr>
          <w:rFonts w:ascii="Arial" w:hAnsi="Arial" w:cs="Arial"/>
          <w:sz w:val="20"/>
          <w:szCs w:val="20"/>
        </w:rPr>
      </w:pPr>
      <w:r w:rsidRPr="00543ADA">
        <w:rPr>
          <w:rFonts w:ascii="Arial" w:hAnsi="Arial" w:cs="Arial"/>
          <w:sz w:val="20"/>
          <w:szCs w:val="20"/>
        </w:rPr>
        <w:t xml:space="preserve">социально ориентированных некоммерческих организаций </w:t>
      </w:r>
    </w:p>
    <w:p w:rsidR="00FE667C" w:rsidRPr="00192A2D" w:rsidRDefault="00FE667C" w:rsidP="00FE667C">
      <w:pPr>
        <w:pStyle w:val="ConsPlusTitle"/>
        <w:widowControl/>
        <w:jc w:val="right"/>
        <w:rPr>
          <w:b w:val="0"/>
        </w:rPr>
      </w:pPr>
      <w:r w:rsidRPr="00192A2D">
        <w:rPr>
          <w:b w:val="0"/>
        </w:rPr>
        <w:t>Шушенского района»</w:t>
      </w:r>
    </w:p>
    <w:p w:rsidR="0037659C" w:rsidRPr="00F95678" w:rsidRDefault="0037659C" w:rsidP="0037659C">
      <w:pPr>
        <w:pStyle w:val="ConsPlusTitle"/>
        <w:widowControl/>
        <w:tabs>
          <w:tab w:val="left" w:pos="5040"/>
          <w:tab w:val="left" w:pos="5940"/>
          <w:tab w:val="left" w:pos="6660"/>
          <w:tab w:val="left" w:pos="7200"/>
          <w:tab w:val="left" w:pos="8100"/>
          <w:tab w:val="left" w:pos="9000"/>
        </w:tabs>
        <w:jc w:val="right"/>
        <w:rPr>
          <w:b w:val="0"/>
        </w:rPr>
      </w:pPr>
      <w:r w:rsidRPr="00F95678">
        <w:rPr>
          <w:b w:val="0"/>
        </w:rPr>
        <w:t xml:space="preserve">                </w:t>
      </w:r>
      <w:r>
        <w:rPr>
          <w:b w:val="0"/>
        </w:rPr>
        <w:t xml:space="preserve">          </w:t>
      </w:r>
      <w:r w:rsidR="00AF5AC4" w:rsidRPr="00502925">
        <w:rPr>
          <w:b w:val="0"/>
          <w:u w:val="single"/>
        </w:rPr>
        <w:t>от</w:t>
      </w:r>
      <w:r w:rsidR="00AF5AC4">
        <w:rPr>
          <w:b w:val="0"/>
          <w:u w:val="single"/>
        </w:rPr>
        <w:t xml:space="preserve">  11.11.2019 г  </w:t>
      </w:r>
      <w:r w:rsidR="00AF5AC4">
        <w:rPr>
          <w:b w:val="0"/>
        </w:rPr>
        <w:t xml:space="preserve">№ </w:t>
      </w:r>
      <w:r w:rsidR="00AF5AC4" w:rsidRPr="00AF5AC4">
        <w:rPr>
          <w:b w:val="0"/>
          <w:u w:val="single"/>
        </w:rPr>
        <w:t>1117</w:t>
      </w:r>
      <w:r>
        <w:rPr>
          <w:b w:val="0"/>
          <w:u w:val="single"/>
        </w:rPr>
        <w:t xml:space="preserve">      </w:t>
      </w:r>
      <w:r w:rsidRPr="00F95678">
        <w:rPr>
          <w:b w:val="0"/>
        </w:rPr>
        <w:t xml:space="preserve">                      </w:t>
      </w:r>
    </w:p>
    <w:p w:rsidR="0037659C" w:rsidRDefault="0037659C" w:rsidP="0037659C">
      <w:pPr>
        <w:pStyle w:val="ConsPlusTitle"/>
        <w:widowControl/>
        <w:jc w:val="center"/>
        <w:rPr>
          <w:b w:val="0"/>
          <w:sz w:val="24"/>
          <w:szCs w:val="24"/>
        </w:rPr>
      </w:pPr>
    </w:p>
    <w:p w:rsidR="0037659C" w:rsidRPr="00D0191C" w:rsidRDefault="00E319E7" w:rsidP="0037659C">
      <w:pPr>
        <w:pStyle w:val="ConsPlusTitle"/>
        <w:widowControl/>
        <w:jc w:val="center"/>
        <w:rPr>
          <w:b w:val="0"/>
          <w:sz w:val="24"/>
          <w:szCs w:val="24"/>
        </w:rPr>
      </w:pPr>
      <w:r>
        <w:rPr>
          <w:b w:val="0"/>
          <w:sz w:val="24"/>
          <w:szCs w:val="24"/>
        </w:rPr>
        <w:t>Мероприятие 3.</w:t>
      </w:r>
    </w:p>
    <w:p w:rsidR="0037659C" w:rsidRDefault="0037659C" w:rsidP="0037659C">
      <w:pPr>
        <w:jc w:val="center"/>
        <w:rPr>
          <w:rFonts w:ascii="Arial" w:hAnsi="Arial" w:cs="Arial"/>
        </w:rPr>
      </w:pPr>
      <w:r w:rsidRPr="00717AFD">
        <w:rPr>
          <w:rFonts w:ascii="Arial" w:hAnsi="Arial" w:cs="Arial"/>
        </w:rPr>
        <w:t>«</w:t>
      </w:r>
      <w:r w:rsidRPr="005052FC">
        <w:rPr>
          <w:rFonts w:ascii="Arial" w:hAnsi="Arial" w:cs="Arial"/>
        </w:rPr>
        <w:t>Проведение семинара для СО НКО</w:t>
      </w:r>
      <w:r w:rsidRPr="00D0191C">
        <w:rPr>
          <w:rFonts w:ascii="Arial" w:hAnsi="Arial" w:cs="Arial"/>
        </w:rPr>
        <w:t>»</w:t>
      </w:r>
    </w:p>
    <w:p w:rsidR="0037659C" w:rsidRDefault="0037659C" w:rsidP="0037659C">
      <w:pPr>
        <w:jc w:val="center"/>
        <w:rPr>
          <w:rFonts w:ascii="Arial" w:hAnsi="Arial" w:cs="Arial"/>
        </w:rPr>
      </w:pP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40"/>
      </w:tblGrid>
      <w:tr w:rsidR="0037659C" w:rsidRPr="00F95678" w:rsidTr="002E1C7E">
        <w:tc>
          <w:tcPr>
            <w:tcW w:w="2559" w:type="dxa"/>
          </w:tcPr>
          <w:p w:rsidR="0037659C" w:rsidRPr="00AC678D" w:rsidRDefault="0037659C" w:rsidP="002E1C7E">
            <w:pPr>
              <w:jc w:val="both"/>
              <w:rPr>
                <w:rFonts w:ascii="Arial" w:hAnsi="Arial" w:cs="Arial"/>
              </w:rPr>
            </w:pPr>
            <w:r w:rsidRPr="00AC678D">
              <w:rPr>
                <w:rFonts w:ascii="Arial" w:hAnsi="Arial" w:cs="Arial"/>
              </w:rPr>
              <w:t>Наименование</w:t>
            </w:r>
            <w:r>
              <w:rPr>
                <w:rFonts w:ascii="Arial" w:hAnsi="Arial" w:cs="Arial"/>
              </w:rPr>
              <w:t xml:space="preserve"> отдельного мероприятия</w:t>
            </w:r>
          </w:p>
        </w:tc>
        <w:tc>
          <w:tcPr>
            <w:tcW w:w="7040" w:type="dxa"/>
          </w:tcPr>
          <w:p w:rsidR="0037659C" w:rsidRPr="00F95678" w:rsidRDefault="00A23614" w:rsidP="002E1C7E">
            <w:pPr>
              <w:jc w:val="both"/>
              <w:rPr>
                <w:rFonts w:ascii="Arial" w:hAnsi="Arial" w:cs="Arial"/>
              </w:rPr>
            </w:pPr>
            <w:r w:rsidRPr="005052FC">
              <w:rPr>
                <w:rFonts w:ascii="Arial" w:hAnsi="Arial" w:cs="Arial"/>
              </w:rPr>
              <w:t>Проведение семинара для СО НКО</w:t>
            </w:r>
          </w:p>
        </w:tc>
      </w:tr>
      <w:tr w:rsidR="0037659C" w:rsidRPr="00F95678" w:rsidTr="002E1C7E">
        <w:tc>
          <w:tcPr>
            <w:tcW w:w="2559" w:type="dxa"/>
          </w:tcPr>
          <w:p w:rsidR="0037659C" w:rsidRPr="00AC678D" w:rsidRDefault="0037659C" w:rsidP="002E1C7E">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r>
              <w:rPr>
                <w:rFonts w:ascii="Arial" w:hAnsi="Arial" w:cs="Arial"/>
              </w:rPr>
              <w:t>, в рамках которой реализуется отдельное мероприятие</w:t>
            </w:r>
          </w:p>
        </w:tc>
        <w:tc>
          <w:tcPr>
            <w:tcW w:w="7040" w:type="dxa"/>
          </w:tcPr>
          <w:p w:rsidR="0037659C" w:rsidRPr="00F95678" w:rsidRDefault="0037659C" w:rsidP="002E1C7E">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37659C" w:rsidRPr="00F95678" w:rsidTr="002E1C7E">
        <w:tc>
          <w:tcPr>
            <w:tcW w:w="2559" w:type="dxa"/>
          </w:tcPr>
          <w:p w:rsidR="0037659C" w:rsidRPr="00AC678D" w:rsidRDefault="0037659C" w:rsidP="002E1C7E">
            <w:pPr>
              <w:jc w:val="both"/>
              <w:rPr>
                <w:rFonts w:ascii="Arial" w:hAnsi="Arial" w:cs="Arial"/>
              </w:rPr>
            </w:pPr>
            <w:r>
              <w:rPr>
                <w:rFonts w:ascii="Arial" w:hAnsi="Arial" w:cs="Arial"/>
              </w:rPr>
              <w:t>С</w:t>
            </w:r>
            <w:r w:rsidRPr="00AC678D">
              <w:rPr>
                <w:rFonts w:ascii="Arial" w:hAnsi="Arial" w:cs="Arial"/>
              </w:rPr>
              <w:t xml:space="preserve">роки реализации </w:t>
            </w:r>
            <w:r>
              <w:rPr>
                <w:rFonts w:ascii="Arial" w:hAnsi="Arial" w:cs="Arial"/>
              </w:rPr>
              <w:t>отдельного мероприятия</w:t>
            </w:r>
          </w:p>
        </w:tc>
        <w:tc>
          <w:tcPr>
            <w:tcW w:w="7040" w:type="dxa"/>
          </w:tcPr>
          <w:p w:rsidR="0037659C" w:rsidRPr="00F95678" w:rsidRDefault="0037659C" w:rsidP="002E1C7E">
            <w:pPr>
              <w:jc w:val="both"/>
              <w:rPr>
                <w:rFonts w:ascii="Arial" w:hAnsi="Arial" w:cs="Arial"/>
              </w:rPr>
            </w:pPr>
            <w:r w:rsidRPr="00F95678">
              <w:rPr>
                <w:rFonts w:ascii="Arial" w:hAnsi="Arial" w:cs="Arial"/>
              </w:rPr>
              <w:t>2017-20</w:t>
            </w:r>
            <w:r>
              <w:rPr>
                <w:rFonts w:ascii="Arial" w:hAnsi="Arial" w:cs="Arial"/>
              </w:rPr>
              <w:t>30</w:t>
            </w:r>
            <w:r w:rsidRPr="00F95678">
              <w:rPr>
                <w:rFonts w:ascii="Arial" w:hAnsi="Arial" w:cs="Arial"/>
              </w:rPr>
              <w:t xml:space="preserve"> годы</w:t>
            </w:r>
          </w:p>
        </w:tc>
      </w:tr>
      <w:tr w:rsidR="0037659C" w:rsidRPr="00F95678" w:rsidTr="002E1C7E">
        <w:tc>
          <w:tcPr>
            <w:tcW w:w="2559" w:type="dxa"/>
          </w:tcPr>
          <w:p w:rsidR="0037659C" w:rsidRDefault="0037659C" w:rsidP="002E1C7E">
            <w:pPr>
              <w:jc w:val="both"/>
              <w:rPr>
                <w:rFonts w:ascii="Arial" w:hAnsi="Arial" w:cs="Arial"/>
              </w:rPr>
            </w:pPr>
            <w:r w:rsidRPr="001518D3">
              <w:rPr>
                <w:rFonts w:ascii="Arial" w:hAnsi="Arial" w:cs="Arial"/>
              </w:rPr>
              <w:t xml:space="preserve">Цель  </w:t>
            </w:r>
            <w:r w:rsidRPr="00AC678D">
              <w:rPr>
                <w:rFonts w:ascii="Arial" w:hAnsi="Arial" w:cs="Arial"/>
              </w:rPr>
              <w:t xml:space="preserve">реализации </w:t>
            </w:r>
            <w:r>
              <w:rPr>
                <w:rFonts w:ascii="Arial" w:hAnsi="Arial" w:cs="Arial"/>
              </w:rPr>
              <w:t>отдельного мероприятия</w:t>
            </w:r>
          </w:p>
        </w:tc>
        <w:tc>
          <w:tcPr>
            <w:tcW w:w="7040" w:type="dxa"/>
          </w:tcPr>
          <w:p w:rsidR="0037659C" w:rsidRPr="000809B8" w:rsidRDefault="00DF6D77" w:rsidP="00A23614">
            <w:pPr>
              <w:jc w:val="both"/>
              <w:rPr>
                <w:rFonts w:ascii="Arial" w:hAnsi="Arial" w:cs="Arial"/>
              </w:rPr>
            </w:pPr>
            <w:r w:rsidRPr="00E319E7">
              <w:rPr>
                <w:rFonts w:ascii="Arial" w:hAnsi="Arial" w:cs="Arial"/>
              </w:rPr>
              <w:t>повышени</w:t>
            </w:r>
            <w:r>
              <w:rPr>
                <w:rFonts w:ascii="Arial" w:hAnsi="Arial" w:cs="Arial"/>
              </w:rPr>
              <w:t>е образовательного</w:t>
            </w:r>
            <w:r w:rsidRPr="00E319E7">
              <w:rPr>
                <w:rFonts w:ascii="Arial" w:hAnsi="Arial" w:cs="Arial"/>
              </w:rPr>
              <w:t xml:space="preserve"> </w:t>
            </w:r>
            <w:r>
              <w:rPr>
                <w:rFonts w:ascii="Arial" w:hAnsi="Arial" w:cs="Arial"/>
              </w:rPr>
              <w:t xml:space="preserve">уровня, </w:t>
            </w:r>
            <w:r w:rsidRPr="00E319E7">
              <w:rPr>
                <w:rFonts w:ascii="Arial" w:hAnsi="Arial" w:cs="Arial"/>
              </w:rPr>
              <w:t xml:space="preserve">квалификации руководителей и членов </w:t>
            </w:r>
            <w:r w:rsidRPr="00DF6D77">
              <w:rPr>
                <w:rFonts w:ascii="Arial" w:hAnsi="Arial" w:cs="Arial"/>
              </w:rPr>
              <w:t>СО НКО</w:t>
            </w:r>
          </w:p>
        </w:tc>
      </w:tr>
      <w:tr w:rsidR="0037659C" w:rsidRPr="00F95678" w:rsidTr="002E1C7E">
        <w:tc>
          <w:tcPr>
            <w:tcW w:w="2559" w:type="dxa"/>
          </w:tcPr>
          <w:p w:rsidR="0037659C" w:rsidRPr="001518D3" w:rsidRDefault="0037659C" w:rsidP="002E1C7E">
            <w:pPr>
              <w:jc w:val="both"/>
              <w:rPr>
                <w:rFonts w:ascii="Arial" w:hAnsi="Arial" w:cs="Arial"/>
              </w:rPr>
            </w:pPr>
            <w:r>
              <w:rPr>
                <w:rFonts w:ascii="Arial" w:hAnsi="Arial" w:cs="Arial"/>
              </w:rPr>
              <w:t>Наименование главного распорядителя бюджетных средств, ответственного за реализацию отдельного мероприятия</w:t>
            </w:r>
          </w:p>
        </w:tc>
        <w:tc>
          <w:tcPr>
            <w:tcW w:w="7040" w:type="dxa"/>
          </w:tcPr>
          <w:p w:rsidR="0037659C" w:rsidRPr="000809B8" w:rsidRDefault="0037659C" w:rsidP="002E1C7E">
            <w:pPr>
              <w:jc w:val="both"/>
              <w:rPr>
                <w:rFonts w:ascii="Arial" w:hAnsi="Arial" w:cs="Arial"/>
                <w:color w:val="333333"/>
                <w:shd w:val="clear" w:color="auto" w:fill="FFFFFF"/>
              </w:rPr>
            </w:pPr>
            <w:r w:rsidRPr="000809B8">
              <w:rPr>
                <w:rFonts w:ascii="Arial" w:hAnsi="Arial" w:cs="Arial"/>
              </w:rPr>
              <w:t>Отдел культуры, молодежной политики и туризма администрации Шушенского района</w:t>
            </w:r>
          </w:p>
        </w:tc>
      </w:tr>
      <w:tr w:rsidR="00DF6D77" w:rsidRPr="00F95678" w:rsidTr="002E1C7E">
        <w:tc>
          <w:tcPr>
            <w:tcW w:w="2559" w:type="dxa"/>
          </w:tcPr>
          <w:p w:rsidR="00DF6D77" w:rsidRDefault="00DF6D77" w:rsidP="002E1C7E">
            <w:pPr>
              <w:rPr>
                <w:rFonts w:ascii="Arial" w:hAnsi="Arial" w:cs="Arial"/>
              </w:rPr>
            </w:pPr>
            <w:r>
              <w:rPr>
                <w:rFonts w:ascii="Arial" w:hAnsi="Arial" w:cs="Arial"/>
              </w:rPr>
              <w:t xml:space="preserve">Ожидаемые результаты от реализации отдельного мероприятия, перечень показателей результативности, оформленные в соответствии с приложением к требованиям к информации </w:t>
            </w:r>
          </w:p>
        </w:tc>
        <w:tc>
          <w:tcPr>
            <w:tcW w:w="7040" w:type="dxa"/>
          </w:tcPr>
          <w:p w:rsidR="00DF6D77" w:rsidRDefault="00DF6D77" w:rsidP="00DF6D77">
            <w:pPr>
              <w:jc w:val="both"/>
              <w:rPr>
                <w:rFonts w:ascii="Arial" w:hAnsi="Arial" w:cs="Arial"/>
              </w:rPr>
            </w:pPr>
            <w:r>
              <w:rPr>
                <w:rFonts w:ascii="Arial" w:hAnsi="Arial" w:cs="Arial"/>
              </w:rPr>
              <w:t>Приняли</w:t>
            </w:r>
            <w:r w:rsidRPr="00DF6D77">
              <w:rPr>
                <w:rFonts w:ascii="Arial" w:hAnsi="Arial" w:cs="Arial"/>
              </w:rPr>
              <w:t xml:space="preserve"> участи</w:t>
            </w:r>
            <w:r>
              <w:rPr>
                <w:rFonts w:ascii="Arial" w:hAnsi="Arial" w:cs="Arial"/>
              </w:rPr>
              <w:t>е</w:t>
            </w:r>
            <w:r w:rsidRPr="00DF6D77">
              <w:rPr>
                <w:rFonts w:ascii="Arial" w:hAnsi="Arial" w:cs="Arial"/>
              </w:rPr>
              <w:t xml:space="preserve"> в проводимых семинарах, совещаниях, </w:t>
            </w:r>
            <w:r>
              <w:rPr>
                <w:rFonts w:ascii="Arial" w:hAnsi="Arial" w:cs="Arial"/>
              </w:rPr>
              <w:t>конференциях, иных мероприятиях н</w:t>
            </w:r>
            <w:r w:rsidRPr="00DF6D77">
              <w:rPr>
                <w:rFonts w:ascii="Arial" w:hAnsi="Arial" w:cs="Arial"/>
              </w:rPr>
              <w:t xml:space="preserve">е менее </w:t>
            </w:r>
            <w:r w:rsidR="00326F95">
              <w:rPr>
                <w:rFonts w:ascii="Arial" w:hAnsi="Arial" w:cs="Arial"/>
              </w:rPr>
              <w:t>3</w:t>
            </w:r>
            <w:r>
              <w:rPr>
                <w:rFonts w:ascii="Arial" w:hAnsi="Arial" w:cs="Arial"/>
              </w:rPr>
              <w:t xml:space="preserve"> СО </w:t>
            </w:r>
            <w:r w:rsidRPr="00DF6D77">
              <w:rPr>
                <w:rFonts w:ascii="Arial" w:hAnsi="Arial" w:cs="Arial"/>
              </w:rPr>
              <w:t>НКО</w:t>
            </w:r>
            <w:r>
              <w:rPr>
                <w:rFonts w:ascii="Arial" w:hAnsi="Arial" w:cs="Arial"/>
              </w:rPr>
              <w:t>.</w:t>
            </w:r>
          </w:p>
          <w:p w:rsidR="00DF6D77" w:rsidRPr="00DF6D77" w:rsidRDefault="00DF6D77" w:rsidP="00DF6D77">
            <w:pPr>
              <w:jc w:val="both"/>
              <w:rPr>
                <w:rFonts w:ascii="Arial" w:hAnsi="Arial" w:cs="Arial"/>
              </w:rPr>
            </w:pPr>
            <w:r w:rsidRPr="00DB511B">
              <w:rPr>
                <w:rFonts w:ascii="Arial" w:hAnsi="Arial" w:cs="Arial"/>
              </w:rPr>
              <w:t xml:space="preserve">показатель результативности </w:t>
            </w:r>
            <w:r>
              <w:rPr>
                <w:rFonts w:ascii="Arial" w:hAnsi="Arial" w:cs="Arial"/>
              </w:rPr>
              <w:t>- к</w:t>
            </w:r>
            <w:r w:rsidRPr="00A23614">
              <w:rPr>
                <w:rFonts w:ascii="Arial" w:hAnsi="Arial" w:cs="Arial"/>
              </w:rPr>
              <w:t>оличество семинаров для СО НКО района, не менее 2-х</w:t>
            </w:r>
            <w:r>
              <w:rPr>
                <w:rFonts w:ascii="Arial" w:hAnsi="Arial" w:cs="Arial"/>
              </w:rPr>
              <w:t>.</w:t>
            </w:r>
          </w:p>
        </w:tc>
      </w:tr>
      <w:tr w:rsidR="00DF6D77" w:rsidRPr="00F95678" w:rsidTr="002E1C7E">
        <w:tc>
          <w:tcPr>
            <w:tcW w:w="2559" w:type="dxa"/>
          </w:tcPr>
          <w:p w:rsidR="00DF6D77" w:rsidRPr="00F95678" w:rsidRDefault="00DF6D77" w:rsidP="002E1C7E">
            <w:pPr>
              <w:pStyle w:val="ConsPlusNormal"/>
              <w:widowControl/>
              <w:ind w:firstLine="0"/>
              <w:rPr>
                <w:sz w:val="24"/>
                <w:szCs w:val="24"/>
              </w:rPr>
            </w:pPr>
            <w:r w:rsidRPr="00F95678">
              <w:rPr>
                <w:sz w:val="24"/>
                <w:szCs w:val="24"/>
              </w:rPr>
              <w:t xml:space="preserve">Информация по ресурсному обеспечению </w:t>
            </w:r>
            <w:r w:rsidRPr="00556C7C">
              <w:rPr>
                <w:sz w:val="24"/>
                <w:szCs w:val="24"/>
              </w:rPr>
              <w:t>отдельного мероприятия</w:t>
            </w:r>
          </w:p>
        </w:tc>
        <w:tc>
          <w:tcPr>
            <w:tcW w:w="7040" w:type="dxa"/>
          </w:tcPr>
          <w:p w:rsidR="0073380F" w:rsidRPr="00774A50" w:rsidRDefault="0073380F" w:rsidP="0073380F">
            <w:pPr>
              <w:jc w:val="both"/>
              <w:rPr>
                <w:rFonts w:ascii="Arial" w:hAnsi="Arial" w:cs="Arial"/>
              </w:rPr>
            </w:pPr>
            <w:r w:rsidRPr="00F95678">
              <w:rPr>
                <w:rFonts w:ascii="Arial" w:hAnsi="Arial" w:cs="Arial"/>
              </w:rPr>
              <w:t>Общий объем финансирования с</w:t>
            </w:r>
            <w:r w:rsidRPr="00F95678">
              <w:rPr>
                <w:rFonts w:ascii="Arial" w:hAnsi="Arial" w:cs="Arial"/>
              </w:rPr>
              <w:t>о</w:t>
            </w:r>
            <w:r w:rsidRPr="00F95678">
              <w:rPr>
                <w:rFonts w:ascii="Arial" w:hAnsi="Arial" w:cs="Arial"/>
              </w:rPr>
              <w:t xml:space="preserve">ставляет </w:t>
            </w:r>
            <w:r>
              <w:rPr>
                <w:rFonts w:ascii="Arial" w:hAnsi="Arial" w:cs="Arial"/>
              </w:rPr>
              <w:t>150,000</w:t>
            </w:r>
            <w:r w:rsidRPr="00774A50">
              <w:rPr>
                <w:rFonts w:ascii="Arial" w:hAnsi="Arial" w:cs="Arial"/>
              </w:rPr>
              <w:t xml:space="preserve"> тыс. руб. в том числе:</w:t>
            </w:r>
          </w:p>
          <w:p w:rsidR="0073380F" w:rsidRPr="00774A50" w:rsidRDefault="0073380F" w:rsidP="0073380F">
            <w:pPr>
              <w:rPr>
                <w:rFonts w:ascii="Arial" w:hAnsi="Arial" w:cs="Arial"/>
                <w:lang w:eastAsia="en-US"/>
              </w:rPr>
            </w:pPr>
            <w:r>
              <w:rPr>
                <w:rFonts w:ascii="Arial" w:hAnsi="Arial" w:cs="Arial"/>
                <w:lang w:eastAsia="en-US"/>
              </w:rPr>
              <w:t>150</w:t>
            </w:r>
            <w:r w:rsidRPr="00774A50">
              <w:rPr>
                <w:rFonts w:ascii="Arial" w:hAnsi="Arial" w:cs="Arial"/>
                <w:lang w:eastAsia="en-US"/>
              </w:rPr>
              <w:t>,000 тыс. руб. за счет районного бюджета;</w:t>
            </w:r>
          </w:p>
          <w:p w:rsidR="0073380F" w:rsidRPr="00774A50" w:rsidRDefault="0073380F" w:rsidP="0073380F">
            <w:pPr>
              <w:pStyle w:val="ac"/>
              <w:rPr>
                <w:rFonts w:ascii="Arial" w:hAnsi="Arial" w:cs="Arial"/>
              </w:rPr>
            </w:pPr>
            <w:r w:rsidRPr="00774A50">
              <w:rPr>
                <w:rFonts w:ascii="Arial" w:hAnsi="Arial" w:cs="Arial"/>
              </w:rPr>
              <w:t xml:space="preserve">2018 год – всего: всего: </w:t>
            </w:r>
            <w:r>
              <w:rPr>
                <w:rFonts w:ascii="Arial" w:hAnsi="Arial" w:cs="Arial"/>
              </w:rPr>
              <w:t>3</w:t>
            </w:r>
            <w:r w:rsidRPr="00774A50">
              <w:rPr>
                <w:rFonts w:ascii="Arial" w:hAnsi="Arial" w:cs="Arial"/>
              </w:rPr>
              <w:t>0,0</w:t>
            </w:r>
            <w:r w:rsidR="00310AC5">
              <w:rPr>
                <w:rFonts w:ascii="Arial" w:hAnsi="Arial" w:cs="Arial"/>
              </w:rPr>
              <w:t>00</w:t>
            </w:r>
            <w:r w:rsidRPr="00774A50">
              <w:rPr>
                <w:rFonts w:ascii="Arial" w:hAnsi="Arial" w:cs="Arial"/>
              </w:rPr>
              <w:t xml:space="preserve"> тыс. ру</w:t>
            </w:r>
            <w:r w:rsidRPr="00774A50">
              <w:rPr>
                <w:rFonts w:ascii="Arial" w:hAnsi="Arial" w:cs="Arial"/>
              </w:rPr>
              <w:t>б</w:t>
            </w:r>
            <w:r w:rsidRPr="00774A50">
              <w:rPr>
                <w:rFonts w:ascii="Arial" w:hAnsi="Arial" w:cs="Arial"/>
              </w:rPr>
              <w:t>лей,</w:t>
            </w:r>
          </w:p>
          <w:p w:rsidR="0073380F" w:rsidRPr="00774A50" w:rsidRDefault="0073380F" w:rsidP="0073380F">
            <w:pPr>
              <w:rPr>
                <w:rFonts w:ascii="Arial" w:hAnsi="Arial" w:cs="Arial"/>
                <w:lang w:eastAsia="en-US"/>
              </w:rPr>
            </w:pPr>
            <w:r>
              <w:rPr>
                <w:rFonts w:ascii="Arial" w:hAnsi="Arial" w:cs="Arial"/>
                <w:lang w:eastAsia="en-US"/>
              </w:rPr>
              <w:t>3</w:t>
            </w:r>
            <w:r w:rsidRPr="00774A50">
              <w:rPr>
                <w:rFonts w:ascii="Arial" w:hAnsi="Arial" w:cs="Arial"/>
                <w:lang w:eastAsia="en-US"/>
              </w:rPr>
              <w:t>0,000 тыс. руб. за счет районного бюджета;</w:t>
            </w:r>
          </w:p>
          <w:p w:rsidR="0073380F" w:rsidRPr="00774A50" w:rsidRDefault="0073380F" w:rsidP="0073380F">
            <w:pPr>
              <w:jc w:val="both"/>
              <w:rPr>
                <w:rFonts w:ascii="Arial" w:hAnsi="Arial" w:cs="Arial"/>
              </w:rPr>
            </w:pPr>
            <w:r w:rsidRPr="00774A50">
              <w:rPr>
                <w:rFonts w:ascii="Arial" w:hAnsi="Arial" w:cs="Arial"/>
              </w:rPr>
              <w:t xml:space="preserve">2019 год – всего: </w:t>
            </w:r>
            <w:r>
              <w:rPr>
                <w:rFonts w:ascii="Arial" w:hAnsi="Arial" w:cs="Arial"/>
              </w:rPr>
              <w:t>30,000</w:t>
            </w:r>
            <w:r w:rsidRPr="00774A50">
              <w:rPr>
                <w:rFonts w:ascii="Arial" w:hAnsi="Arial" w:cs="Arial"/>
              </w:rPr>
              <w:t xml:space="preserve"> тыс. ру</w:t>
            </w:r>
            <w:r w:rsidRPr="00774A50">
              <w:rPr>
                <w:rFonts w:ascii="Arial" w:hAnsi="Arial" w:cs="Arial"/>
              </w:rPr>
              <w:t>б</w:t>
            </w:r>
            <w:r w:rsidRPr="00774A50">
              <w:rPr>
                <w:rFonts w:ascii="Arial" w:hAnsi="Arial" w:cs="Arial"/>
              </w:rPr>
              <w:t>лей,</w:t>
            </w:r>
          </w:p>
          <w:p w:rsidR="0073380F" w:rsidRPr="00774A50" w:rsidRDefault="0073380F" w:rsidP="0073380F">
            <w:pPr>
              <w:rPr>
                <w:rFonts w:ascii="Arial" w:hAnsi="Arial" w:cs="Arial"/>
                <w:lang w:eastAsia="en-US"/>
              </w:rPr>
            </w:pPr>
            <w:r>
              <w:rPr>
                <w:rFonts w:ascii="Arial" w:hAnsi="Arial" w:cs="Arial"/>
                <w:lang w:eastAsia="en-US"/>
              </w:rPr>
              <w:t>3</w:t>
            </w:r>
            <w:r w:rsidRPr="00774A50">
              <w:rPr>
                <w:rFonts w:ascii="Arial" w:hAnsi="Arial" w:cs="Arial"/>
                <w:lang w:eastAsia="en-US"/>
              </w:rPr>
              <w:t>0,000 тыс. руб. за счет районного бюджета;</w:t>
            </w:r>
          </w:p>
          <w:p w:rsidR="0073380F" w:rsidRPr="00774A50" w:rsidRDefault="0073380F" w:rsidP="0073380F">
            <w:pPr>
              <w:jc w:val="both"/>
              <w:rPr>
                <w:rFonts w:ascii="Arial" w:hAnsi="Arial" w:cs="Arial"/>
              </w:rPr>
            </w:pPr>
            <w:r w:rsidRPr="00774A50">
              <w:rPr>
                <w:rFonts w:ascii="Arial" w:hAnsi="Arial" w:cs="Arial"/>
              </w:rPr>
              <w:t xml:space="preserve">2020год – всего: </w:t>
            </w:r>
            <w:r>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73380F" w:rsidRPr="00774A50" w:rsidRDefault="0073380F" w:rsidP="0073380F">
            <w:pPr>
              <w:rPr>
                <w:rFonts w:ascii="Arial" w:hAnsi="Arial" w:cs="Arial"/>
                <w:lang w:eastAsia="en-US"/>
              </w:rPr>
            </w:pPr>
            <w:r>
              <w:rPr>
                <w:rFonts w:ascii="Arial" w:hAnsi="Arial" w:cs="Arial"/>
                <w:lang w:eastAsia="en-US"/>
              </w:rPr>
              <w:t>3</w:t>
            </w:r>
            <w:r w:rsidRPr="00774A50">
              <w:rPr>
                <w:rFonts w:ascii="Arial" w:hAnsi="Arial" w:cs="Arial"/>
                <w:lang w:eastAsia="en-US"/>
              </w:rPr>
              <w:t>0,000 тыс. руб. за счет районного бюджета;</w:t>
            </w:r>
          </w:p>
          <w:p w:rsidR="0073380F" w:rsidRPr="00774A50" w:rsidRDefault="0073380F" w:rsidP="0073380F">
            <w:pPr>
              <w:jc w:val="both"/>
              <w:rPr>
                <w:rFonts w:ascii="Arial" w:hAnsi="Arial" w:cs="Arial"/>
              </w:rPr>
            </w:pPr>
            <w:r w:rsidRPr="00774A50">
              <w:rPr>
                <w:rFonts w:ascii="Arial" w:hAnsi="Arial" w:cs="Arial"/>
              </w:rPr>
              <w:t xml:space="preserve">2021год – всего: </w:t>
            </w:r>
            <w:r>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73380F" w:rsidRDefault="0073380F" w:rsidP="0073380F">
            <w:pPr>
              <w:rPr>
                <w:rFonts w:ascii="Arial" w:hAnsi="Arial" w:cs="Arial"/>
                <w:lang w:eastAsia="en-US"/>
              </w:rPr>
            </w:pPr>
            <w:r>
              <w:rPr>
                <w:rFonts w:ascii="Arial" w:hAnsi="Arial" w:cs="Arial"/>
                <w:lang w:eastAsia="en-US"/>
              </w:rPr>
              <w:t>3</w:t>
            </w:r>
            <w:r w:rsidRPr="00774A50">
              <w:rPr>
                <w:rFonts w:ascii="Arial" w:hAnsi="Arial" w:cs="Arial"/>
                <w:lang w:eastAsia="en-US"/>
              </w:rPr>
              <w:t>0,000 тыс. руб. за счет ра</w:t>
            </w:r>
            <w:r>
              <w:rPr>
                <w:rFonts w:ascii="Arial" w:hAnsi="Arial" w:cs="Arial"/>
                <w:lang w:eastAsia="en-US"/>
              </w:rPr>
              <w:t>йонного бюджета;</w:t>
            </w:r>
          </w:p>
          <w:p w:rsidR="0073380F" w:rsidRPr="00774A50" w:rsidRDefault="0073380F" w:rsidP="0073380F">
            <w:pPr>
              <w:jc w:val="both"/>
              <w:rPr>
                <w:rFonts w:ascii="Arial" w:hAnsi="Arial" w:cs="Arial"/>
              </w:rPr>
            </w:pPr>
            <w:r w:rsidRPr="00774A50">
              <w:rPr>
                <w:rFonts w:ascii="Arial" w:hAnsi="Arial" w:cs="Arial"/>
              </w:rPr>
              <w:t>202</w:t>
            </w:r>
            <w:r>
              <w:rPr>
                <w:rFonts w:ascii="Arial" w:hAnsi="Arial" w:cs="Arial"/>
              </w:rPr>
              <w:t xml:space="preserve">2 </w:t>
            </w:r>
            <w:r w:rsidRPr="00774A50">
              <w:rPr>
                <w:rFonts w:ascii="Arial" w:hAnsi="Arial" w:cs="Arial"/>
              </w:rPr>
              <w:t xml:space="preserve">год – всего: </w:t>
            </w:r>
            <w:r>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DF6D77" w:rsidRPr="00F95678" w:rsidRDefault="0073380F" w:rsidP="0073380F">
            <w:pPr>
              <w:rPr>
                <w:rFonts w:ascii="Arial" w:hAnsi="Arial" w:cs="Arial"/>
              </w:rPr>
            </w:pPr>
            <w:r>
              <w:rPr>
                <w:rFonts w:ascii="Arial" w:hAnsi="Arial" w:cs="Arial"/>
                <w:lang w:eastAsia="en-US"/>
              </w:rPr>
              <w:t>3</w:t>
            </w:r>
            <w:r w:rsidRPr="00774A50">
              <w:rPr>
                <w:rFonts w:ascii="Arial" w:hAnsi="Arial" w:cs="Arial"/>
                <w:lang w:eastAsia="en-US"/>
              </w:rPr>
              <w:t>0,000 тыс. руб. за счет районного бюджета</w:t>
            </w:r>
          </w:p>
        </w:tc>
      </w:tr>
    </w:tbl>
    <w:p w:rsidR="0037659C" w:rsidRDefault="0037659C" w:rsidP="0037659C">
      <w:pPr>
        <w:tabs>
          <w:tab w:val="left" w:pos="6990"/>
        </w:tabs>
        <w:autoSpaceDE w:val="0"/>
        <w:autoSpaceDN w:val="0"/>
        <w:adjustRightInd w:val="0"/>
        <w:jc w:val="both"/>
        <w:outlineLvl w:val="1"/>
        <w:rPr>
          <w:rFonts w:ascii="Arial" w:hAnsi="Arial" w:cs="Arial"/>
        </w:rPr>
      </w:pPr>
    </w:p>
    <w:p w:rsidR="0037659C" w:rsidRDefault="0037659C" w:rsidP="0037659C">
      <w:pPr>
        <w:tabs>
          <w:tab w:val="left" w:pos="6990"/>
        </w:tabs>
        <w:autoSpaceDE w:val="0"/>
        <w:autoSpaceDN w:val="0"/>
        <w:adjustRightInd w:val="0"/>
        <w:jc w:val="both"/>
        <w:outlineLvl w:val="1"/>
        <w:rPr>
          <w:rFonts w:ascii="Arial" w:hAnsi="Arial" w:cs="Arial"/>
        </w:rPr>
        <w:sectPr w:rsidR="0037659C" w:rsidSect="006865CC">
          <w:pgSz w:w="11906" w:h="16838"/>
          <w:pgMar w:top="1134" w:right="1077" w:bottom="816" w:left="1077" w:header="709" w:footer="709" w:gutter="0"/>
          <w:cols w:space="708"/>
          <w:docGrid w:linePitch="360"/>
        </w:sectPr>
      </w:pPr>
    </w:p>
    <w:p w:rsidR="0037659C" w:rsidRPr="00543ADA" w:rsidRDefault="0037659C" w:rsidP="0037659C">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t>Приложение</w:t>
      </w:r>
      <w:r w:rsidR="00326F95">
        <w:rPr>
          <w:rFonts w:ascii="Arial" w:hAnsi="Arial" w:cs="Arial"/>
          <w:sz w:val="20"/>
          <w:szCs w:val="20"/>
        </w:rPr>
        <w:t xml:space="preserve"> </w:t>
      </w:r>
    </w:p>
    <w:p w:rsidR="0037659C" w:rsidRDefault="0037659C" w:rsidP="0037659C">
      <w:pPr>
        <w:pStyle w:val="ConsPlusTitle"/>
        <w:widowControl/>
        <w:jc w:val="right"/>
        <w:rPr>
          <w:b w:val="0"/>
        </w:rPr>
      </w:pPr>
      <w:r w:rsidRPr="0033783B">
        <w:t xml:space="preserve">к </w:t>
      </w:r>
      <w:r w:rsidRPr="0033783B">
        <w:rPr>
          <w:b w:val="0"/>
        </w:rPr>
        <w:t>Требования</w:t>
      </w:r>
      <w:r>
        <w:rPr>
          <w:b w:val="0"/>
        </w:rPr>
        <w:t>м</w:t>
      </w:r>
      <w:r w:rsidRPr="0033783B">
        <w:rPr>
          <w:b w:val="0"/>
        </w:rPr>
        <w:t xml:space="preserve"> к информации об отдельном </w:t>
      </w:r>
    </w:p>
    <w:p w:rsidR="0037659C" w:rsidRPr="0033783B" w:rsidRDefault="0037659C" w:rsidP="0037659C">
      <w:pPr>
        <w:pStyle w:val="ConsPlusTitle"/>
        <w:widowControl/>
        <w:jc w:val="right"/>
        <w:rPr>
          <w:b w:val="0"/>
        </w:rPr>
      </w:pPr>
      <w:r w:rsidRPr="0033783B">
        <w:rPr>
          <w:b w:val="0"/>
        </w:rPr>
        <w:t>мероприятии муниципальной программы</w:t>
      </w:r>
    </w:p>
    <w:p w:rsidR="0037659C" w:rsidRPr="0033783B" w:rsidRDefault="0037659C" w:rsidP="0037659C">
      <w:pPr>
        <w:jc w:val="right"/>
        <w:rPr>
          <w:rFonts w:ascii="Arial" w:hAnsi="Arial" w:cs="Arial"/>
          <w:sz w:val="20"/>
          <w:szCs w:val="20"/>
        </w:rPr>
      </w:pPr>
      <w:r w:rsidRPr="0033783B">
        <w:rPr>
          <w:rFonts w:ascii="Arial" w:hAnsi="Arial" w:cs="Arial"/>
          <w:sz w:val="20"/>
          <w:szCs w:val="20"/>
        </w:rPr>
        <w:t>«</w:t>
      </w:r>
      <w:r w:rsidR="002E1C7E" w:rsidRPr="002E1C7E">
        <w:rPr>
          <w:rFonts w:ascii="Arial" w:hAnsi="Arial" w:cs="Arial"/>
          <w:sz w:val="20"/>
          <w:szCs w:val="20"/>
        </w:rPr>
        <w:t>Проведение семинара для СО НКО</w:t>
      </w:r>
      <w:r w:rsidRPr="0033783B">
        <w:rPr>
          <w:rFonts w:ascii="Arial" w:hAnsi="Arial" w:cs="Arial"/>
          <w:sz w:val="20"/>
          <w:szCs w:val="20"/>
        </w:rPr>
        <w:t>»</w:t>
      </w:r>
    </w:p>
    <w:p w:rsidR="0037659C" w:rsidRPr="00543ADA" w:rsidRDefault="0037659C" w:rsidP="0037659C">
      <w:pPr>
        <w:jc w:val="center"/>
        <w:rPr>
          <w:rFonts w:ascii="Arial" w:hAnsi="Arial" w:cs="Arial"/>
        </w:rPr>
      </w:pPr>
      <w:r w:rsidRPr="00543ADA">
        <w:rPr>
          <w:rFonts w:ascii="Arial" w:hAnsi="Arial" w:cs="Arial"/>
        </w:rPr>
        <w:t>Перечень показателей результативности</w:t>
      </w:r>
    </w:p>
    <w:p w:rsidR="0037659C" w:rsidRPr="00543ADA" w:rsidRDefault="0037659C" w:rsidP="0037659C">
      <w:pPr>
        <w:autoSpaceDE w:val="0"/>
        <w:autoSpaceDN w:val="0"/>
        <w:adjustRightInd w:val="0"/>
        <w:ind w:firstLine="540"/>
        <w:jc w:val="center"/>
        <w:rPr>
          <w:rFonts w:ascii="Arial" w:hAnsi="Arial" w:cs="Arial"/>
        </w:rPr>
      </w:pPr>
    </w:p>
    <w:tbl>
      <w:tblPr>
        <w:tblW w:w="14743" w:type="dxa"/>
        <w:tblInd w:w="-72" w:type="dxa"/>
        <w:tblLayout w:type="fixed"/>
        <w:tblCellMar>
          <w:left w:w="70" w:type="dxa"/>
          <w:right w:w="70" w:type="dxa"/>
        </w:tblCellMar>
        <w:tblLook w:val="0000" w:firstRow="0" w:lastRow="0" w:firstColumn="0" w:lastColumn="0" w:noHBand="0" w:noVBand="0"/>
      </w:tblPr>
      <w:tblGrid>
        <w:gridCol w:w="464"/>
        <w:gridCol w:w="3056"/>
        <w:gridCol w:w="1397"/>
        <w:gridCol w:w="1979"/>
        <w:gridCol w:w="1893"/>
        <w:gridCol w:w="1843"/>
        <w:gridCol w:w="2126"/>
        <w:gridCol w:w="1985"/>
      </w:tblGrid>
      <w:tr w:rsidR="002E1C7E" w:rsidRPr="00543ADA" w:rsidTr="002E1C7E">
        <w:trPr>
          <w:cantSplit/>
          <w:trHeight w:val="555"/>
        </w:trPr>
        <w:tc>
          <w:tcPr>
            <w:tcW w:w="464"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 xml:space="preserve">№  </w:t>
            </w:r>
            <w:r w:rsidRPr="00326F95">
              <w:rPr>
                <w:rFonts w:ascii="Arial" w:hAnsi="Arial" w:cs="Arial"/>
                <w:sz w:val="20"/>
                <w:szCs w:val="20"/>
              </w:rPr>
              <w:br/>
              <w:t>п/п</w:t>
            </w:r>
          </w:p>
        </w:tc>
        <w:tc>
          <w:tcPr>
            <w:tcW w:w="3056"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Цель, показатели результативности</w:t>
            </w:r>
          </w:p>
        </w:tc>
        <w:tc>
          <w:tcPr>
            <w:tcW w:w="1397"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Единица</w:t>
            </w:r>
            <w:r w:rsidRPr="00326F95">
              <w:rPr>
                <w:rFonts w:ascii="Arial" w:hAnsi="Arial" w:cs="Arial"/>
                <w:sz w:val="20"/>
                <w:szCs w:val="20"/>
              </w:rPr>
              <w:br/>
              <w:t>измерения</w:t>
            </w:r>
          </w:p>
        </w:tc>
        <w:tc>
          <w:tcPr>
            <w:tcW w:w="1979"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 xml:space="preserve">Источник </w:t>
            </w:r>
            <w:r w:rsidRPr="00326F95">
              <w:rPr>
                <w:rFonts w:ascii="Arial" w:hAnsi="Arial" w:cs="Arial"/>
                <w:sz w:val="20"/>
                <w:szCs w:val="20"/>
              </w:rPr>
              <w:br/>
              <w:t>информации</w:t>
            </w:r>
          </w:p>
        </w:tc>
        <w:tc>
          <w:tcPr>
            <w:tcW w:w="1893" w:type="dxa"/>
            <w:vMerge w:val="restart"/>
            <w:tcBorders>
              <w:top w:val="single" w:sz="4" w:space="0" w:color="auto"/>
              <w:left w:val="single" w:sz="4"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p>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Текущий финансовый год 2019</w:t>
            </w:r>
          </w:p>
        </w:tc>
        <w:tc>
          <w:tcPr>
            <w:tcW w:w="1843"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p>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Очередной финансовый год</w:t>
            </w:r>
          </w:p>
        </w:tc>
        <w:tc>
          <w:tcPr>
            <w:tcW w:w="2126" w:type="dxa"/>
            <w:vMerge w:val="restart"/>
            <w:tcBorders>
              <w:top w:val="single" w:sz="4" w:space="0" w:color="auto"/>
              <w:left w:val="single" w:sz="6" w:space="0" w:color="auto"/>
              <w:right w:val="single" w:sz="6" w:space="0" w:color="auto"/>
            </w:tcBorders>
            <w:vAlign w:val="center"/>
          </w:tcPr>
          <w:p w:rsidR="0037659C" w:rsidRPr="00326F95" w:rsidRDefault="0037659C" w:rsidP="002E1C7E">
            <w:pPr>
              <w:pStyle w:val="ac"/>
              <w:jc w:val="center"/>
              <w:rPr>
                <w:rFonts w:ascii="Arial" w:hAnsi="Arial" w:cs="Arial"/>
                <w:sz w:val="20"/>
                <w:szCs w:val="20"/>
              </w:rPr>
            </w:pPr>
          </w:p>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Первый год планового периода</w:t>
            </w:r>
          </w:p>
        </w:tc>
        <w:tc>
          <w:tcPr>
            <w:tcW w:w="1985" w:type="dxa"/>
            <w:vMerge w:val="restart"/>
            <w:tcBorders>
              <w:top w:val="single" w:sz="4" w:space="0" w:color="auto"/>
              <w:left w:val="single" w:sz="6" w:space="0" w:color="auto"/>
              <w:right w:val="single" w:sz="4" w:space="0" w:color="auto"/>
            </w:tcBorders>
            <w:vAlign w:val="center"/>
          </w:tcPr>
          <w:p w:rsidR="0037659C" w:rsidRPr="00326F95" w:rsidRDefault="0037659C" w:rsidP="002E1C7E">
            <w:pPr>
              <w:pStyle w:val="ac"/>
              <w:jc w:val="center"/>
              <w:rPr>
                <w:rFonts w:ascii="Arial" w:hAnsi="Arial" w:cs="Arial"/>
                <w:sz w:val="20"/>
                <w:szCs w:val="20"/>
              </w:rPr>
            </w:pPr>
          </w:p>
          <w:p w:rsidR="0037659C" w:rsidRPr="00326F95" w:rsidRDefault="0037659C" w:rsidP="002E1C7E">
            <w:pPr>
              <w:pStyle w:val="ac"/>
              <w:jc w:val="center"/>
              <w:rPr>
                <w:rFonts w:ascii="Arial" w:hAnsi="Arial" w:cs="Arial"/>
                <w:sz w:val="20"/>
                <w:szCs w:val="20"/>
              </w:rPr>
            </w:pPr>
            <w:r w:rsidRPr="00326F95">
              <w:rPr>
                <w:rFonts w:ascii="Arial" w:hAnsi="Arial" w:cs="Arial"/>
                <w:sz w:val="20"/>
                <w:szCs w:val="20"/>
              </w:rPr>
              <w:t>Второй год планового периода</w:t>
            </w:r>
          </w:p>
        </w:tc>
      </w:tr>
      <w:tr w:rsidR="0037659C" w:rsidRPr="00543ADA" w:rsidTr="002E1C7E">
        <w:trPr>
          <w:cantSplit/>
          <w:trHeight w:val="900"/>
        </w:trPr>
        <w:tc>
          <w:tcPr>
            <w:tcW w:w="464" w:type="dxa"/>
            <w:vMerge/>
            <w:tcBorders>
              <w:left w:val="single" w:sz="6" w:space="0" w:color="auto"/>
              <w:right w:val="single" w:sz="6" w:space="0" w:color="auto"/>
            </w:tcBorders>
            <w:vAlign w:val="center"/>
          </w:tcPr>
          <w:p w:rsidR="0037659C" w:rsidRPr="00326F95" w:rsidRDefault="0037659C" w:rsidP="002E1C7E">
            <w:pPr>
              <w:autoSpaceDE w:val="0"/>
              <w:autoSpaceDN w:val="0"/>
              <w:adjustRightInd w:val="0"/>
              <w:ind w:firstLine="720"/>
              <w:jc w:val="center"/>
              <w:rPr>
                <w:rFonts w:ascii="Arial" w:hAnsi="Arial" w:cs="Arial"/>
                <w:sz w:val="20"/>
                <w:szCs w:val="20"/>
              </w:rPr>
            </w:pPr>
          </w:p>
        </w:tc>
        <w:tc>
          <w:tcPr>
            <w:tcW w:w="3056" w:type="dxa"/>
            <w:vMerge/>
            <w:tcBorders>
              <w:left w:val="single" w:sz="6" w:space="0" w:color="auto"/>
              <w:right w:val="single" w:sz="6" w:space="0" w:color="auto"/>
            </w:tcBorders>
            <w:vAlign w:val="center"/>
          </w:tcPr>
          <w:p w:rsidR="0037659C" w:rsidRPr="00326F95" w:rsidRDefault="0037659C" w:rsidP="002E1C7E">
            <w:pPr>
              <w:autoSpaceDE w:val="0"/>
              <w:autoSpaceDN w:val="0"/>
              <w:adjustRightInd w:val="0"/>
              <w:ind w:firstLine="72"/>
              <w:jc w:val="center"/>
              <w:rPr>
                <w:rFonts w:ascii="Arial" w:hAnsi="Arial" w:cs="Arial"/>
                <w:sz w:val="20"/>
                <w:szCs w:val="20"/>
              </w:rPr>
            </w:pPr>
          </w:p>
        </w:tc>
        <w:tc>
          <w:tcPr>
            <w:tcW w:w="1397" w:type="dxa"/>
            <w:vMerge/>
            <w:tcBorders>
              <w:left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979" w:type="dxa"/>
            <w:vMerge/>
            <w:tcBorders>
              <w:left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893" w:type="dxa"/>
            <w:vMerge/>
            <w:tcBorders>
              <w:top w:val="single" w:sz="6" w:space="0" w:color="auto"/>
              <w:left w:val="single" w:sz="4"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843" w:type="dxa"/>
            <w:vMerge/>
            <w:tcBorders>
              <w:top w:val="single" w:sz="6" w:space="0" w:color="auto"/>
              <w:left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2126" w:type="dxa"/>
            <w:vMerge/>
            <w:tcBorders>
              <w:top w:val="single" w:sz="6" w:space="0" w:color="auto"/>
              <w:left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985" w:type="dxa"/>
            <w:vMerge/>
            <w:tcBorders>
              <w:top w:val="single" w:sz="6" w:space="0" w:color="auto"/>
              <w:left w:val="single" w:sz="6" w:space="0" w:color="auto"/>
              <w:right w:val="single" w:sz="4"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r>
      <w:tr w:rsidR="0037659C" w:rsidRPr="00543ADA" w:rsidTr="002E1C7E">
        <w:trPr>
          <w:cantSplit/>
          <w:trHeight w:val="230"/>
        </w:trPr>
        <w:tc>
          <w:tcPr>
            <w:tcW w:w="464"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ind w:firstLine="720"/>
              <w:jc w:val="center"/>
              <w:rPr>
                <w:rFonts w:ascii="Arial" w:hAnsi="Arial" w:cs="Arial"/>
                <w:sz w:val="20"/>
                <w:szCs w:val="20"/>
              </w:rPr>
            </w:pPr>
          </w:p>
        </w:tc>
        <w:tc>
          <w:tcPr>
            <w:tcW w:w="3056"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ind w:firstLine="720"/>
              <w:jc w:val="center"/>
              <w:rPr>
                <w:rFonts w:ascii="Arial" w:hAnsi="Arial" w:cs="Arial"/>
                <w:sz w:val="20"/>
                <w:szCs w:val="20"/>
              </w:rPr>
            </w:pPr>
          </w:p>
        </w:tc>
        <w:tc>
          <w:tcPr>
            <w:tcW w:w="1397"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979"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893" w:type="dxa"/>
            <w:vMerge/>
            <w:tcBorders>
              <w:left w:val="single" w:sz="4"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843"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2126" w:type="dxa"/>
            <w:vMerge/>
            <w:tcBorders>
              <w:left w:val="single" w:sz="6" w:space="0" w:color="auto"/>
              <w:bottom w:val="single" w:sz="6" w:space="0" w:color="auto"/>
              <w:right w:val="single" w:sz="6"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c>
          <w:tcPr>
            <w:tcW w:w="1985" w:type="dxa"/>
            <w:vMerge/>
            <w:tcBorders>
              <w:left w:val="single" w:sz="6" w:space="0" w:color="auto"/>
              <w:bottom w:val="single" w:sz="6" w:space="0" w:color="auto"/>
              <w:right w:val="single" w:sz="4" w:space="0" w:color="auto"/>
            </w:tcBorders>
            <w:vAlign w:val="center"/>
          </w:tcPr>
          <w:p w:rsidR="0037659C" w:rsidRPr="00326F95" w:rsidRDefault="0037659C" w:rsidP="002E1C7E">
            <w:pPr>
              <w:autoSpaceDE w:val="0"/>
              <w:autoSpaceDN w:val="0"/>
              <w:adjustRightInd w:val="0"/>
              <w:rPr>
                <w:rFonts w:ascii="Arial" w:hAnsi="Arial" w:cs="Arial"/>
                <w:sz w:val="20"/>
                <w:szCs w:val="20"/>
              </w:rPr>
            </w:pPr>
          </w:p>
        </w:tc>
      </w:tr>
      <w:tr w:rsidR="0037659C" w:rsidRPr="00215591" w:rsidTr="002E1C7E">
        <w:trPr>
          <w:cantSplit/>
          <w:trHeight w:val="20"/>
        </w:trPr>
        <w:tc>
          <w:tcPr>
            <w:tcW w:w="464" w:type="dxa"/>
            <w:tcBorders>
              <w:top w:val="single" w:sz="6" w:space="0" w:color="auto"/>
              <w:left w:val="single" w:sz="6" w:space="0" w:color="auto"/>
              <w:bottom w:val="single" w:sz="4" w:space="0" w:color="auto"/>
              <w:right w:val="single" w:sz="6" w:space="0" w:color="auto"/>
            </w:tcBorders>
            <w:textDirection w:val="btLr"/>
            <w:vAlign w:val="center"/>
          </w:tcPr>
          <w:p w:rsidR="0037659C" w:rsidRPr="00326F95" w:rsidRDefault="0037659C" w:rsidP="002E1C7E">
            <w:pPr>
              <w:autoSpaceDE w:val="0"/>
              <w:autoSpaceDN w:val="0"/>
              <w:adjustRightInd w:val="0"/>
              <w:ind w:left="720" w:right="113"/>
              <w:rPr>
                <w:rFonts w:ascii="Arial" w:hAnsi="Arial" w:cs="Arial"/>
                <w:b/>
                <w:sz w:val="20"/>
                <w:szCs w:val="20"/>
              </w:rPr>
            </w:pPr>
          </w:p>
        </w:tc>
        <w:tc>
          <w:tcPr>
            <w:tcW w:w="14279" w:type="dxa"/>
            <w:gridSpan w:val="7"/>
            <w:tcBorders>
              <w:top w:val="single" w:sz="6" w:space="0" w:color="auto"/>
              <w:left w:val="single" w:sz="6" w:space="0" w:color="auto"/>
              <w:bottom w:val="single" w:sz="4" w:space="0" w:color="auto"/>
              <w:right w:val="single" w:sz="4" w:space="0" w:color="auto"/>
            </w:tcBorders>
          </w:tcPr>
          <w:p w:rsidR="0037659C" w:rsidRPr="00326F95" w:rsidRDefault="0037659C" w:rsidP="002E1C7E">
            <w:pPr>
              <w:widowControl w:val="0"/>
              <w:autoSpaceDE w:val="0"/>
              <w:autoSpaceDN w:val="0"/>
              <w:adjustRightInd w:val="0"/>
              <w:jc w:val="center"/>
              <w:rPr>
                <w:rFonts w:ascii="Arial" w:hAnsi="Arial" w:cs="Arial"/>
                <w:sz w:val="20"/>
                <w:szCs w:val="20"/>
              </w:rPr>
            </w:pPr>
            <w:r w:rsidRPr="00326F95">
              <w:rPr>
                <w:rFonts w:ascii="Arial" w:hAnsi="Arial" w:cs="Arial"/>
                <w:sz w:val="20"/>
                <w:szCs w:val="20"/>
              </w:rPr>
              <w:t>Отдельное мероприятие - «</w:t>
            </w:r>
            <w:r w:rsidR="002E1C7E" w:rsidRPr="00326F95">
              <w:rPr>
                <w:rFonts w:ascii="Arial" w:hAnsi="Arial" w:cs="Arial"/>
                <w:sz w:val="20"/>
                <w:szCs w:val="20"/>
              </w:rPr>
              <w:t>Проведение семинара для СО НКО</w:t>
            </w:r>
            <w:r w:rsidRPr="00326F95">
              <w:rPr>
                <w:rFonts w:ascii="Arial" w:hAnsi="Arial" w:cs="Arial"/>
                <w:sz w:val="20"/>
                <w:szCs w:val="20"/>
              </w:rPr>
              <w:t xml:space="preserve">» </w:t>
            </w:r>
          </w:p>
        </w:tc>
      </w:tr>
      <w:tr w:rsidR="00DF6D77" w:rsidRPr="00AE5777" w:rsidTr="002E1C7E">
        <w:trPr>
          <w:cantSplit/>
          <w:trHeight w:val="360"/>
        </w:trPr>
        <w:tc>
          <w:tcPr>
            <w:tcW w:w="464" w:type="dxa"/>
            <w:tcBorders>
              <w:top w:val="single" w:sz="4" w:space="0" w:color="auto"/>
              <w:left w:val="single" w:sz="6" w:space="0" w:color="auto"/>
              <w:bottom w:val="single" w:sz="4" w:space="0" w:color="auto"/>
              <w:right w:val="single" w:sz="4" w:space="0" w:color="auto"/>
            </w:tcBorders>
            <w:vAlign w:val="center"/>
          </w:tcPr>
          <w:p w:rsidR="00DF6D77" w:rsidRPr="00326F95" w:rsidRDefault="00DF6D77" w:rsidP="002E1C7E">
            <w:pPr>
              <w:widowControl w:val="0"/>
              <w:autoSpaceDE w:val="0"/>
              <w:autoSpaceDN w:val="0"/>
              <w:adjustRightInd w:val="0"/>
              <w:jc w:val="center"/>
              <w:rPr>
                <w:rFonts w:ascii="Arial" w:hAnsi="Arial" w:cs="Arial"/>
                <w:sz w:val="20"/>
                <w:szCs w:val="20"/>
              </w:rPr>
            </w:pPr>
          </w:p>
        </w:tc>
        <w:tc>
          <w:tcPr>
            <w:tcW w:w="14279" w:type="dxa"/>
            <w:gridSpan w:val="7"/>
            <w:tcBorders>
              <w:right w:val="single" w:sz="4" w:space="0" w:color="auto"/>
            </w:tcBorders>
          </w:tcPr>
          <w:p w:rsidR="00DF6D77" w:rsidRPr="00326F95" w:rsidRDefault="00DF6D77" w:rsidP="005857C2">
            <w:pPr>
              <w:jc w:val="both"/>
              <w:rPr>
                <w:rFonts w:ascii="Arial" w:hAnsi="Arial" w:cs="Arial"/>
                <w:sz w:val="20"/>
                <w:szCs w:val="20"/>
              </w:rPr>
            </w:pPr>
            <w:r w:rsidRPr="00326F95">
              <w:rPr>
                <w:rFonts w:ascii="Arial" w:hAnsi="Arial" w:cs="Arial"/>
                <w:sz w:val="20"/>
                <w:szCs w:val="20"/>
              </w:rPr>
              <w:t>Цель - повышение образовательного уровня, квалификации руководителей и членов СО НКО</w:t>
            </w:r>
          </w:p>
        </w:tc>
      </w:tr>
      <w:tr w:rsidR="00326F95" w:rsidRPr="00215591" w:rsidTr="00326F95">
        <w:trPr>
          <w:cantSplit/>
          <w:trHeight w:val="360"/>
        </w:trPr>
        <w:tc>
          <w:tcPr>
            <w:tcW w:w="464" w:type="dxa"/>
            <w:vMerge w:val="restart"/>
            <w:tcBorders>
              <w:top w:val="single" w:sz="4" w:space="0" w:color="auto"/>
              <w:left w:val="single" w:sz="6" w:space="0" w:color="auto"/>
              <w:right w:val="single" w:sz="6" w:space="0" w:color="auto"/>
            </w:tcBorders>
            <w:vAlign w:val="center"/>
          </w:tcPr>
          <w:p w:rsidR="00326F95" w:rsidRPr="00326F95" w:rsidRDefault="00326F95" w:rsidP="002E1C7E">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bottom w:val="single" w:sz="6" w:space="0" w:color="auto"/>
              <w:right w:val="single" w:sz="6" w:space="0" w:color="auto"/>
            </w:tcBorders>
          </w:tcPr>
          <w:p w:rsidR="00326F95" w:rsidRPr="00326F95" w:rsidRDefault="00326F95" w:rsidP="002E1C7E">
            <w:pPr>
              <w:autoSpaceDE w:val="0"/>
              <w:autoSpaceDN w:val="0"/>
              <w:adjustRightInd w:val="0"/>
              <w:rPr>
                <w:rFonts w:ascii="Arial" w:hAnsi="Arial" w:cs="Arial"/>
                <w:sz w:val="20"/>
                <w:szCs w:val="20"/>
              </w:rPr>
            </w:pPr>
            <w:r w:rsidRPr="00326F95">
              <w:rPr>
                <w:rFonts w:ascii="Arial" w:hAnsi="Arial" w:cs="Arial"/>
                <w:sz w:val="20"/>
                <w:szCs w:val="20"/>
              </w:rPr>
              <w:t>Показатели результативности</w:t>
            </w:r>
            <w:r>
              <w:rPr>
                <w:rFonts w:ascii="Arial" w:hAnsi="Arial" w:cs="Arial"/>
                <w:sz w:val="20"/>
                <w:szCs w:val="20"/>
              </w:rPr>
              <w:t>:</w:t>
            </w:r>
          </w:p>
        </w:tc>
        <w:tc>
          <w:tcPr>
            <w:tcW w:w="1397"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r>
      <w:tr w:rsidR="00326F95" w:rsidRPr="00215591" w:rsidTr="00044ADB">
        <w:trPr>
          <w:cantSplit/>
          <w:trHeight w:val="1265"/>
        </w:trPr>
        <w:tc>
          <w:tcPr>
            <w:tcW w:w="464" w:type="dxa"/>
            <w:vMerge/>
            <w:tcBorders>
              <w:left w:val="single" w:sz="6" w:space="0" w:color="auto"/>
              <w:right w:val="single" w:sz="6" w:space="0" w:color="auto"/>
            </w:tcBorders>
            <w:vAlign w:val="center"/>
          </w:tcPr>
          <w:p w:rsidR="00326F95" w:rsidRPr="00326F95" w:rsidRDefault="00326F95"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6" w:space="0" w:color="auto"/>
              <w:right w:val="single" w:sz="6" w:space="0" w:color="auto"/>
            </w:tcBorders>
          </w:tcPr>
          <w:p w:rsidR="00326F95" w:rsidRPr="00326F95" w:rsidRDefault="00326F95" w:rsidP="00DF6D77">
            <w:pPr>
              <w:autoSpaceDE w:val="0"/>
              <w:autoSpaceDN w:val="0"/>
              <w:adjustRightInd w:val="0"/>
              <w:rPr>
                <w:rFonts w:ascii="Arial" w:hAnsi="Arial" w:cs="Arial"/>
                <w:sz w:val="20"/>
                <w:szCs w:val="20"/>
              </w:rPr>
            </w:pPr>
            <w:r w:rsidRPr="00326F95">
              <w:rPr>
                <w:rFonts w:ascii="Arial" w:hAnsi="Arial" w:cs="Arial"/>
                <w:sz w:val="20"/>
                <w:szCs w:val="20"/>
              </w:rPr>
              <w:t xml:space="preserve">количество семинаров для СО НКО </w:t>
            </w:r>
          </w:p>
        </w:tc>
        <w:tc>
          <w:tcPr>
            <w:tcW w:w="1397"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326F95" w:rsidRPr="00326F95" w:rsidRDefault="00326F95" w:rsidP="002E1C7E">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4" w:space="0" w:color="auto"/>
              <w:right w:val="single" w:sz="6" w:space="0" w:color="auto"/>
            </w:tcBorders>
            <w:vAlign w:val="center"/>
          </w:tcPr>
          <w:p w:rsidR="00326F95" w:rsidRPr="00326F95"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7</w:t>
            </w:r>
          </w:p>
        </w:tc>
        <w:tc>
          <w:tcPr>
            <w:tcW w:w="1843" w:type="dxa"/>
            <w:tcBorders>
              <w:top w:val="single" w:sz="4" w:space="0" w:color="auto"/>
              <w:left w:val="single" w:sz="6" w:space="0" w:color="auto"/>
              <w:bottom w:val="single" w:sz="4" w:space="0" w:color="auto"/>
              <w:right w:val="single" w:sz="6" w:space="0" w:color="auto"/>
            </w:tcBorders>
            <w:vAlign w:val="center"/>
          </w:tcPr>
          <w:p w:rsidR="00326F95" w:rsidRPr="00326F95" w:rsidRDefault="00044ADB" w:rsidP="005857C2">
            <w:pPr>
              <w:jc w:val="center"/>
              <w:rPr>
                <w:rFonts w:ascii="Arial" w:hAnsi="Arial" w:cs="Arial"/>
                <w:sz w:val="20"/>
                <w:szCs w:val="20"/>
              </w:rPr>
            </w:pPr>
            <w:r>
              <w:rPr>
                <w:rFonts w:ascii="Arial" w:hAnsi="Arial" w:cs="Arial"/>
                <w:sz w:val="20"/>
                <w:szCs w:val="20"/>
              </w:rPr>
              <w:t>8</w:t>
            </w:r>
          </w:p>
        </w:tc>
        <w:tc>
          <w:tcPr>
            <w:tcW w:w="2126" w:type="dxa"/>
            <w:tcBorders>
              <w:top w:val="single" w:sz="4" w:space="0" w:color="auto"/>
              <w:left w:val="single" w:sz="6" w:space="0" w:color="auto"/>
              <w:bottom w:val="single" w:sz="4" w:space="0" w:color="auto"/>
              <w:right w:val="single" w:sz="4" w:space="0" w:color="auto"/>
            </w:tcBorders>
            <w:vAlign w:val="center"/>
          </w:tcPr>
          <w:p w:rsidR="00326F95" w:rsidRPr="00326F95"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9</w:t>
            </w:r>
          </w:p>
        </w:tc>
        <w:tc>
          <w:tcPr>
            <w:tcW w:w="1985" w:type="dxa"/>
            <w:tcBorders>
              <w:top w:val="single" w:sz="4" w:space="0" w:color="auto"/>
              <w:left w:val="single" w:sz="4" w:space="0" w:color="auto"/>
              <w:bottom w:val="single" w:sz="4" w:space="0" w:color="auto"/>
              <w:right w:val="single" w:sz="4" w:space="0" w:color="auto"/>
            </w:tcBorders>
            <w:vAlign w:val="center"/>
          </w:tcPr>
          <w:p w:rsidR="00326F95" w:rsidRPr="00326F95"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10</w:t>
            </w:r>
          </w:p>
        </w:tc>
      </w:tr>
      <w:tr w:rsidR="00326F95" w:rsidRPr="00215591" w:rsidTr="00326F95">
        <w:trPr>
          <w:cantSplit/>
          <w:trHeight w:val="356"/>
        </w:trPr>
        <w:tc>
          <w:tcPr>
            <w:tcW w:w="464" w:type="dxa"/>
            <w:vMerge/>
            <w:tcBorders>
              <w:left w:val="single" w:sz="6" w:space="0" w:color="auto"/>
              <w:right w:val="single" w:sz="6" w:space="0" w:color="auto"/>
            </w:tcBorders>
            <w:vAlign w:val="center"/>
          </w:tcPr>
          <w:p w:rsidR="00326F95" w:rsidRPr="00326F95" w:rsidRDefault="00326F95"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right w:val="single" w:sz="6" w:space="0" w:color="auto"/>
            </w:tcBorders>
          </w:tcPr>
          <w:p w:rsidR="00326F95" w:rsidRPr="00326F95" w:rsidRDefault="00326F95" w:rsidP="002E1C7E">
            <w:pPr>
              <w:autoSpaceDE w:val="0"/>
              <w:autoSpaceDN w:val="0"/>
              <w:adjustRightInd w:val="0"/>
              <w:rPr>
                <w:rFonts w:ascii="Arial" w:hAnsi="Arial" w:cs="Arial"/>
                <w:sz w:val="20"/>
                <w:szCs w:val="20"/>
              </w:rPr>
            </w:pPr>
            <w:r w:rsidRPr="00326F95">
              <w:rPr>
                <w:rFonts w:ascii="Arial" w:hAnsi="Arial" w:cs="Arial"/>
                <w:sz w:val="20"/>
                <w:szCs w:val="20"/>
              </w:rPr>
              <w:t>Показатель (индикатор)</w:t>
            </w:r>
            <w:r>
              <w:rPr>
                <w:rFonts w:ascii="Arial" w:hAnsi="Arial" w:cs="Arial"/>
                <w:sz w:val="20"/>
                <w:szCs w:val="20"/>
              </w:rPr>
              <w:t>:</w:t>
            </w:r>
          </w:p>
        </w:tc>
        <w:tc>
          <w:tcPr>
            <w:tcW w:w="1397" w:type="dxa"/>
            <w:tcBorders>
              <w:top w:val="single" w:sz="4" w:space="0" w:color="auto"/>
              <w:left w:val="single" w:sz="6"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right w:val="single" w:sz="6"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right w:val="single" w:sz="6" w:space="0" w:color="auto"/>
            </w:tcBorders>
            <w:vAlign w:val="center"/>
          </w:tcPr>
          <w:p w:rsidR="00326F95" w:rsidRPr="00326F95" w:rsidRDefault="00326F95" w:rsidP="002E1C7E">
            <w:pPr>
              <w:jc w:val="center"/>
              <w:rPr>
                <w:rFonts w:ascii="Arial" w:hAnsi="Arial" w:cs="Arial"/>
                <w:sz w:val="20"/>
                <w:szCs w:val="20"/>
              </w:rPr>
            </w:pPr>
          </w:p>
        </w:tc>
        <w:tc>
          <w:tcPr>
            <w:tcW w:w="2126" w:type="dxa"/>
            <w:tcBorders>
              <w:top w:val="single" w:sz="4" w:space="0" w:color="auto"/>
              <w:left w:val="single" w:sz="6" w:space="0" w:color="auto"/>
              <w:right w:val="single" w:sz="4"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right w:val="single" w:sz="4" w:space="0" w:color="auto"/>
            </w:tcBorders>
            <w:vAlign w:val="center"/>
          </w:tcPr>
          <w:p w:rsidR="00326F95" w:rsidRPr="00326F95" w:rsidRDefault="00326F95" w:rsidP="002E1C7E">
            <w:pPr>
              <w:widowControl w:val="0"/>
              <w:autoSpaceDE w:val="0"/>
              <w:autoSpaceDN w:val="0"/>
              <w:adjustRightInd w:val="0"/>
              <w:jc w:val="center"/>
              <w:rPr>
                <w:rFonts w:ascii="Arial" w:hAnsi="Arial" w:cs="Arial"/>
                <w:sz w:val="20"/>
                <w:szCs w:val="20"/>
              </w:rPr>
            </w:pPr>
          </w:p>
        </w:tc>
      </w:tr>
      <w:tr w:rsidR="00326F95" w:rsidRPr="00215591" w:rsidTr="00DF6D77">
        <w:trPr>
          <w:cantSplit/>
          <w:trHeight w:val="867"/>
        </w:trPr>
        <w:tc>
          <w:tcPr>
            <w:tcW w:w="464" w:type="dxa"/>
            <w:vMerge/>
            <w:tcBorders>
              <w:left w:val="single" w:sz="6" w:space="0" w:color="auto"/>
              <w:bottom w:val="single" w:sz="4" w:space="0" w:color="auto"/>
              <w:right w:val="single" w:sz="6" w:space="0" w:color="auto"/>
            </w:tcBorders>
            <w:vAlign w:val="center"/>
          </w:tcPr>
          <w:p w:rsidR="00326F95" w:rsidRPr="00326F95" w:rsidRDefault="00326F95"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4" w:space="0" w:color="auto"/>
              <w:right w:val="single" w:sz="6" w:space="0" w:color="auto"/>
            </w:tcBorders>
          </w:tcPr>
          <w:p w:rsidR="00326F95" w:rsidRPr="00326F95" w:rsidRDefault="00326F95" w:rsidP="00DF6D77">
            <w:pPr>
              <w:jc w:val="both"/>
              <w:rPr>
                <w:rFonts w:ascii="Arial" w:hAnsi="Arial" w:cs="Arial"/>
                <w:sz w:val="20"/>
                <w:szCs w:val="20"/>
              </w:rPr>
            </w:pPr>
            <w:r w:rsidRPr="00326F95">
              <w:rPr>
                <w:rFonts w:ascii="Arial" w:hAnsi="Arial" w:cs="Arial"/>
                <w:sz w:val="20"/>
                <w:szCs w:val="20"/>
              </w:rPr>
              <w:t>участие СО НКО в проводимых семинарах, совещаниях, конференциях, иных мероприятиях.</w:t>
            </w:r>
          </w:p>
          <w:p w:rsidR="00326F95" w:rsidRPr="00326F95" w:rsidRDefault="00326F95" w:rsidP="0065140B">
            <w:pPr>
              <w:autoSpaceDE w:val="0"/>
              <w:autoSpaceDN w:val="0"/>
              <w:adjustRightInd w:val="0"/>
              <w:rPr>
                <w:rFonts w:ascii="Arial" w:hAnsi="Arial" w:cs="Arial"/>
                <w:sz w:val="20"/>
                <w:szCs w:val="20"/>
              </w:rPr>
            </w:pPr>
          </w:p>
        </w:tc>
        <w:tc>
          <w:tcPr>
            <w:tcW w:w="1397" w:type="dxa"/>
            <w:tcBorders>
              <w:top w:val="single" w:sz="4" w:space="0" w:color="auto"/>
              <w:left w:val="single" w:sz="6" w:space="0" w:color="auto"/>
              <w:bottom w:val="single" w:sz="6" w:space="0" w:color="auto"/>
              <w:right w:val="single" w:sz="6" w:space="0" w:color="auto"/>
            </w:tcBorders>
            <w:vAlign w:val="center"/>
          </w:tcPr>
          <w:p w:rsidR="00326F95" w:rsidRPr="00326F95" w:rsidRDefault="00326F95" w:rsidP="002E1C7E">
            <w:pPr>
              <w:autoSpaceDE w:val="0"/>
              <w:autoSpaceDN w:val="0"/>
              <w:adjustRightInd w:val="0"/>
              <w:jc w:val="center"/>
              <w:rPr>
                <w:rFonts w:ascii="Arial" w:hAnsi="Arial" w:cs="Arial"/>
                <w:sz w:val="20"/>
                <w:szCs w:val="20"/>
              </w:rPr>
            </w:pPr>
            <w:r w:rsidRPr="00326F95">
              <w:rPr>
                <w:rFonts w:ascii="Arial" w:hAnsi="Arial" w:cs="Arial"/>
                <w:sz w:val="20"/>
                <w:szCs w:val="20"/>
              </w:rPr>
              <w:t>единиц</w:t>
            </w:r>
          </w:p>
        </w:tc>
        <w:tc>
          <w:tcPr>
            <w:tcW w:w="1979" w:type="dxa"/>
            <w:tcBorders>
              <w:top w:val="single" w:sz="4" w:space="0" w:color="auto"/>
              <w:left w:val="single" w:sz="6" w:space="0" w:color="auto"/>
              <w:bottom w:val="single" w:sz="6" w:space="0" w:color="auto"/>
              <w:right w:val="single" w:sz="6" w:space="0" w:color="auto"/>
            </w:tcBorders>
            <w:vAlign w:val="center"/>
          </w:tcPr>
          <w:p w:rsidR="00326F95" w:rsidRPr="00326F95" w:rsidRDefault="00326F95" w:rsidP="00326F95">
            <w:pPr>
              <w:autoSpaceDE w:val="0"/>
              <w:autoSpaceDN w:val="0"/>
              <w:adjustRightInd w:val="0"/>
              <w:jc w:val="center"/>
              <w:rPr>
                <w:rFonts w:ascii="Arial" w:hAnsi="Arial" w:cs="Arial"/>
                <w:sz w:val="20"/>
                <w:szCs w:val="20"/>
              </w:rPr>
            </w:pPr>
            <w:r w:rsidRPr="00326F95">
              <w:rPr>
                <w:rFonts w:ascii="Arial" w:hAnsi="Arial" w:cs="Arial"/>
                <w:sz w:val="20"/>
                <w:szCs w:val="20"/>
              </w:rPr>
              <w:t>Отчеты  муниципального</w:t>
            </w:r>
          </w:p>
          <w:p w:rsidR="00326F95" w:rsidRPr="00326F95" w:rsidRDefault="00326F95" w:rsidP="00326F95">
            <w:pPr>
              <w:autoSpaceDE w:val="0"/>
              <w:autoSpaceDN w:val="0"/>
              <w:adjustRightInd w:val="0"/>
              <w:jc w:val="center"/>
              <w:rPr>
                <w:rFonts w:ascii="Arial" w:hAnsi="Arial" w:cs="Arial"/>
                <w:sz w:val="20"/>
                <w:szCs w:val="20"/>
              </w:rPr>
            </w:pPr>
            <w:r w:rsidRPr="00326F95">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6" w:space="0" w:color="auto"/>
              <w:right w:val="single" w:sz="6" w:space="0" w:color="auto"/>
            </w:tcBorders>
            <w:vAlign w:val="center"/>
          </w:tcPr>
          <w:p w:rsidR="00326F95" w:rsidRPr="00326F95" w:rsidRDefault="00326F95" w:rsidP="005857C2">
            <w:pPr>
              <w:widowControl w:val="0"/>
              <w:autoSpaceDE w:val="0"/>
              <w:autoSpaceDN w:val="0"/>
              <w:adjustRightInd w:val="0"/>
              <w:jc w:val="center"/>
              <w:rPr>
                <w:rFonts w:ascii="Arial" w:hAnsi="Arial" w:cs="Arial"/>
                <w:sz w:val="20"/>
                <w:szCs w:val="20"/>
              </w:rPr>
            </w:pPr>
            <w:r>
              <w:rPr>
                <w:rFonts w:ascii="Arial" w:hAnsi="Arial" w:cs="Arial"/>
                <w:sz w:val="20"/>
                <w:szCs w:val="20"/>
              </w:rPr>
              <w:t>3</w:t>
            </w:r>
          </w:p>
        </w:tc>
        <w:tc>
          <w:tcPr>
            <w:tcW w:w="1843" w:type="dxa"/>
            <w:tcBorders>
              <w:top w:val="single" w:sz="4" w:space="0" w:color="auto"/>
              <w:left w:val="single" w:sz="6" w:space="0" w:color="auto"/>
              <w:bottom w:val="single" w:sz="6" w:space="0" w:color="auto"/>
              <w:right w:val="single" w:sz="6" w:space="0" w:color="auto"/>
            </w:tcBorders>
            <w:vAlign w:val="center"/>
          </w:tcPr>
          <w:p w:rsidR="00326F95" w:rsidRPr="00326F95" w:rsidRDefault="00326F95" w:rsidP="005857C2">
            <w:pPr>
              <w:jc w:val="center"/>
              <w:rPr>
                <w:rFonts w:ascii="Arial" w:hAnsi="Arial" w:cs="Arial"/>
                <w:sz w:val="20"/>
                <w:szCs w:val="20"/>
              </w:rPr>
            </w:pPr>
            <w:r>
              <w:rPr>
                <w:rFonts w:ascii="Arial" w:hAnsi="Arial" w:cs="Arial"/>
                <w:sz w:val="20"/>
                <w:szCs w:val="20"/>
              </w:rPr>
              <w:t>3</w:t>
            </w:r>
          </w:p>
        </w:tc>
        <w:tc>
          <w:tcPr>
            <w:tcW w:w="2126" w:type="dxa"/>
            <w:tcBorders>
              <w:top w:val="single" w:sz="4" w:space="0" w:color="auto"/>
              <w:left w:val="single" w:sz="6" w:space="0" w:color="auto"/>
              <w:bottom w:val="single" w:sz="6" w:space="0" w:color="auto"/>
              <w:right w:val="single" w:sz="4" w:space="0" w:color="auto"/>
            </w:tcBorders>
            <w:vAlign w:val="center"/>
          </w:tcPr>
          <w:p w:rsidR="00326F95" w:rsidRPr="00326F95" w:rsidRDefault="00326F95" w:rsidP="005857C2">
            <w:pPr>
              <w:widowControl w:val="0"/>
              <w:autoSpaceDE w:val="0"/>
              <w:autoSpaceDN w:val="0"/>
              <w:adjustRightInd w:val="0"/>
              <w:jc w:val="center"/>
              <w:rPr>
                <w:rFonts w:ascii="Arial" w:hAnsi="Arial" w:cs="Arial"/>
                <w:sz w:val="20"/>
                <w:szCs w:val="20"/>
              </w:rPr>
            </w:pPr>
            <w:r>
              <w:rPr>
                <w:rFonts w:ascii="Arial" w:hAnsi="Arial" w:cs="Arial"/>
                <w:sz w:val="20"/>
                <w:szCs w:val="20"/>
              </w:rPr>
              <w:t>3</w:t>
            </w:r>
          </w:p>
        </w:tc>
        <w:tc>
          <w:tcPr>
            <w:tcW w:w="1985" w:type="dxa"/>
            <w:tcBorders>
              <w:top w:val="single" w:sz="4" w:space="0" w:color="auto"/>
              <w:left w:val="single" w:sz="4" w:space="0" w:color="auto"/>
              <w:bottom w:val="single" w:sz="6" w:space="0" w:color="auto"/>
              <w:right w:val="single" w:sz="4" w:space="0" w:color="auto"/>
            </w:tcBorders>
            <w:vAlign w:val="center"/>
          </w:tcPr>
          <w:p w:rsidR="00326F95" w:rsidRPr="00326F95" w:rsidRDefault="00326F95" w:rsidP="005857C2">
            <w:pPr>
              <w:widowControl w:val="0"/>
              <w:autoSpaceDE w:val="0"/>
              <w:autoSpaceDN w:val="0"/>
              <w:adjustRightInd w:val="0"/>
              <w:jc w:val="center"/>
              <w:rPr>
                <w:rFonts w:ascii="Arial" w:hAnsi="Arial" w:cs="Arial"/>
                <w:sz w:val="20"/>
                <w:szCs w:val="20"/>
              </w:rPr>
            </w:pPr>
            <w:r>
              <w:rPr>
                <w:rFonts w:ascii="Arial" w:hAnsi="Arial" w:cs="Arial"/>
                <w:sz w:val="20"/>
                <w:szCs w:val="20"/>
              </w:rPr>
              <w:t>3</w:t>
            </w:r>
          </w:p>
        </w:tc>
      </w:tr>
    </w:tbl>
    <w:p w:rsidR="0037659C" w:rsidRDefault="0037659C" w:rsidP="0037659C">
      <w:pPr>
        <w:autoSpaceDE w:val="0"/>
        <w:autoSpaceDN w:val="0"/>
        <w:adjustRightInd w:val="0"/>
        <w:jc w:val="both"/>
        <w:outlineLvl w:val="1"/>
        <w:rPr>
          <w:rFonts w:ascii="Arial" w:hAnsi="Arial" w:cs="Arial"/>
          <w:sz w:val="22"/>
          <w:szCs w:val="22"/>
        </w:rPr>
      </w:pPr>
    </w:p>
    <w:p w:rsidR="0037659C" w:rsidRPr="002E1C7E" w:rsidRDefault="0037659C" w:rsidP="0037659C">
      <w:pPr>
        <w:autoSpaceDE w:val="0"/>
        <w:autoSpaceDN w:val="0"/>
        <w:adjustRightInd w:val="0"/>
        <w:jc w:val="both"/>
        <w:outlineLvl w:val="1"/>
        <w:rPr>
          <w:rFonts w:ascii="Arial" w:hAnsi="Arial" w:cs="Arial"/>
        </w:rPr>
      </w:pPr>
      <w:r w:rsidRPr="002E1C7E">
        <w:rPr>
          <w:rFonts w:ascii="Arial" w:hAnsi="Arial" w:cs="Arial"/>
        </w:rPr>
        <w:t>Начальник отдела культуры, молодежной</w:t>
      </w:r>
    </w:p>
    <w:p w:rsidR="0037659C" w:rsidRPr="002E1C7E" w:rsidRDefault="0037659C" w:rsidP="0037659C">
      <w:pPr>
        <w:autoSpaceDE w:val="0"/>
        <w:autoSpaceDN w:val="0"/>
        <w:adjustRightInd w:val="0"/>
        <w:jc w:val="both"/>
        <w:outlineLvl w:val="1"/>
        <w:rPr>
          <w:rFonts w:ascii="Arial" w:hAnsi="Arial" w:cs="Arial"/>
        </w:rPr>
      </w:pPr>
      <w:r w:rsidRPr="002E1C7E">
        <w:rPr>
          <w:rFonts w:ascii="Arial" w:hAnsi="Arial" w:cs="Arial"/>
        </w:rPr>
        <w:t>политики и туризма администрации Шушенского района</w:t>
      </w:r>
      <w:r w:rsidRPr="002E1C7E">
        <w:rPr>
          <w:rFonts w:ascii="Arial" w:hAnsi="Arial" w:cs="Arial"/>
        </w:rPr>
        <w:tab/>
        <w:t xml:space="preserve">                                                                                                  А. В. Костюченко</w:t>
      </w:r>
    </w:p>
    <w:p w:rsidR="002E1C7E" w:rsidRDefault="002E1C7E" w:rsidP="00F31D02">
      <w:pPr>
        <w:autoSpaceDE w:val="0"/>
        <w:autoSpaceDN w:val="0"/>
        <w:adjustRightInd w:val="0"/>
        <w:ind w:left="9781" w:right="-54"/>
        <w:jc w:val="right"/>
        <w:rPr>
          <w:rFonts w:ascii="Arial" w:hAnsi="Arial" w:cs="Arial"/>
          <w:sz w:val="20"/>
          <w:szCs w:val="20"/>
        </w:rPr>
        <w:sectPr w:rsidR="002E1C7E" w:rsidSect="002E1C7E">
          <w:pgSz w:w="16838" w:h="11906" w:orient="landscape"/>
          <w:pgMar w:top="1077" w:right="816" w:bottom="1077" w:left="1134" w:header="709" w:footer="709" w:gutter="0"/>
          <w:cols w:space="708"/>
          <w:docGrid w:linePitch="360"/>
        </w:sectPr>
      </w:pPr>
    </w:p>
    <w:p w:rsidR="002E1C7E" w:rsidRDefault="002E1C7E" w:rsidP="00F31D02">
      <w:pPr>
        <w:autoSpaceDE w:val="0"/>
        <w:autoSpaceDN w:val="0"/>
        <w:adjustRightInd w:val="0"/>
        <w:ind w:left="9781" w:right="-54"/>
        <w:jc w:val="right"/>
        <w:rPr>
          <w:rFonts w:ascii="Arial" w:hAnsi="Arial" w:cs="Arial"/>
          <w:sz w:val="20"/>
          <w:szCs w:val="20"/>
        </w:rPr>
      </w:pPr>
    </w:p>
    <w:p w:rsidR="002E1C7E" w:rsidRDefault="002E1C7E" w:rsidP="00F31D02">
      <w:pPr>
        <w:autoSpaceDE w:val="0"/>
        <w:autoSpaceDN w:val="0"/>
        <w:adjustRightInd w:val="0"/>
        <w:ind w:left="9781" w:right="-54"/>
        <w:jc w:val="right"/>
        <w:rPr>
          <w:rFonts w:ascii="Arial" w:hAnsi="Arial" w:cs="Arial"/>
          <w:sz w:val="20"/>
          <w:szCs w:val="20"/>
        </w:rPr>
      </w:pPr>
    </w:p>
    <w:p w:rsidR="002E1C7E" w:rsidRDefault="002E1C7E" w:rsidP="002E1C7E">
      <w:pPr>
        <w:pStyle w:val="ac"/>
        <w:jc w:val="right"/>
        <w:rPr>
          <w:rFonts w:ascii="Arial" w:hAnsi="Arial" w:cs="Arial"/>
          <w:sz w:val="20"/>
          <w:szCs w:val="20"/>
        </w:rPr>
      </w:pPr>
      <w:r w:rsidRPr="008854BB">
        <w:rPr>
          <w:rFonts w:ascii="Arial" w:hAnsi="Arial" w:cs="Arial"/>
          <w:sz w:val="20"/>
          <w:szCs w:val="20"/>
        </w:rPr>
        <w:t>Приложение</w:t>
      </w:r>
      <w:r>
        <w:rPr>
          <w:rFonts w:ascii="Arial" w:hAnsi="Arial" w:cs="Arial"/>
          <w:sz w:val="20"/>
          <w:szCs w:val="20"/>
        </w:rPr>
        <w:t xml:space="preserve"> № </w:t>
      </w:r>
      <w:r w:rsidR="00FE667C">
        <w:rPr>
          <w:rFonts w:ascii="Arial" w:hAnsi="Arial" w:cs="Arial"/>
          <w:sz w:val="20"/>
          <w:szCs w:val="20"/>
        </w:rPr>
        <w:t>8</w:t>
      </w:r>
    </w:p>
    <w:p w:rsidR="00310AC5" w:rsidRPr="008854BB" w:rsidRDefault="00310AC5" w:rsidP="002E1C7E">
      <w:pPr>
        <w:pStyle w:val="ac"/>
        <w:jc w:val="right"/>
        <w:rPr>
          <w:rFonts w:ascii="Arial" w:hAnsi="Arial" w:cs="Arial"/>
          <w:sz w:val="20"/>
          <w:szCs w:val="20"/>
        </w:rPr>
      </w:pPr>
      <w:r w:rsidRPr="00F95678">
        <w:rPr>
          <w:b/>
        </w:rPr>
        <w:t xml:space="preserve">                                                                                                </w:t>
      </w:r>
      <w:r>
        <w:rPr>
          <w:b/>
        </w:rPr>
        <w:t xml:space="preserve">                              </w:t>
      </w:r>
      <w:r w:rsidRPr="00F95678">
        <w:rPr>
          <w:b/>
        </w:rPr>
        <w:t xml:space="preserve">    </w:t>
      </w:r>
      <w:r w:rsidRPr="00543ADA">
        <w:rPr>
          <w:rFonts w:ascii="Arial" w:hAnsi="Arial" w:cs="Arial"/>
          <w:sz w:val="20"/>
          <w:szCs w:val="20"/>
        </w:rPr>
        <w:t>к муни</w:t>
      </w:r>
      <w:r>
        <w:rPr>
          <w:rFonts w:ascii="Arial" w:hAnsi="Arial" w:cs="Arial"/>
          <w:sz w:val="20"/>
          <w:szCs w:val="20"/>
        </w:rPr>
        <w:t>ципальной</w:t>
      </w:r>
    </w:p>
    <w:p w:rsidR="00FE667C" w:rsidRPr="00543ADA" w:rsidRDefault="00FE667C" w:rsidP="00FE667C">
      <w:pPr>
        <w:jc w:val="right"/>
        <w:rPr>
          <w:rFonts w:ascii="Arial" w:hAnsi="Arial" w:cs="Arial"/>
          <w:sz w:val="20"/>
          <w:szCs w:val="20"/>
        </w:rPr>
      </w:pPr>
      <w:r>
        <w:rPr>
          <w:rFonts w:ascii="Arial" w:hAnsi="Arial" w:cs="Arial"/>
          <w:sz w:val="20"/>
          <w:szCs w:val="20"/>
        </w:rPr>
        <w:t>программ</w:t>
      </w:r>
      <w:r w:rsidR="00310AC5">
        <w:rPr>
          <w:rFonts w:ascii="Arial" w:hAnsi="Arial" w:cs="Arial"/>
          <w:sz w:val="20"/>
          <w:szCs w:val="20"/>
        </w:rPr>
        <w:t>е</w:t>
      </w:r>
      <w:r>
        <w:rPr>
          <w:rFonts w:ascii="Arial" w:hAnsi="Arial" w:cs="Arial"/>
          <w:sz w:val="20"/>
          <w:szCs w:val="20"/>
        </w:rPr>
        <w:t xml:space="preserve"> «Развитие </w:t>
      </w:r>
      <w:r w:rsidRPr="00543ADA">
        <w:rPr>
          <w:rFonts w:ascii="Arial" w:hAnsi="Arial" w:cs="Arial"/>
          <w:sz w:val="20"/>
          <w:szCs w:val="20"/>
        </w:rPr>
        <w:t xml:space="preserve">поддержка </w:t>
      </w:r>
    </w:p>
    <w:p w:rsidR="00310AC5" w:rsidRDefault="00FE667C" w:rsidP="00FE667C">
      <w:pPr>
        <w:jc w:val="right"/>
        <w:rPr>
          <w:rFonts w:ascii="Arial" w:hAnsi="Arial" w:cs="Arial"/>
          <w:sz w:val="20"/>
          <w:szCs w:val="20"/>
        </w:rPr>
      </w:pPr>
      <w:r w:rsidRPr="00543ADA">
        <w:rPr>
          <w:rFonts w:ascii="Arial" w:hAnsi="Arial" w:cs="Arial"/>
          <w:sz w:val="20"/>
          <w:szCs w:val="20"/>
        </w:rPr>
        <w:t>социально ориентированных</w:t>
      </w:r>
    </w:p>
    <w:p w:rsidR="00FE667C" w:rsidRPr="00543ADA" w:rsidRDefault="00FE667C" w:rsidP="00FE667C">
      <w:pPr>
        <w:jc w:val="right"/>
        <w:rPr>
          <w:rFonts w:ascii="Arial" w:hAnsi="Arial" w:cs="Arial"/>
          <w:sz w:val="20"/>
          <w:szCs w:val="20"/>
        </w:rPr>
      </w:pPr>
      <w:r w:rsidRPr="00543ADA">
        <w:rPr>
          <w:rFonts w:ascii="Arial" w:hAnsi="Arial" w:cs="Arial"/>
          <w:sz w:val="20"/>
          <w:szCs w:val="20"/>
        </w:rPr>
        <w:t xml:space="preserve"> некоммерческих организаций </w:t>
      </w:r>
    </w:p>
    <w:p w:rsidR="00FE667C" w:rsidRPr="00192A2D" w:rsidRDefault="00FE667C" w:rsidP="00FE667C">
      <w:pPr>
        <w:pStyle w:val="ConsPlusTitle"/>
        <w:widowControl/>
        <w:jc w:val="right"/>
        <w:rPr>
          <w:b w:val="0"/>
        </w:rPr>
      </w:pPr>
      <w:r w:rsidRPr="00192A2D">
        <w:rPr>
          <w:b w:val="0"/>
        </w:rPr>
        <w:t>Шушенского района»</w:t>
      </w:r>
    </w:p>
    <w:p w:rsidR="002E1C7E" w:rsidRPr="00F95678" w:rsidRDefault="002E1C7E" w:rsidP="00FE667C">
      <w:pPr>
        <w:pStyle w:val="ConsPlusTitle"/>
        <w:widowControl/>
        <w:jc w:val="right"/>
        <w:rPr>
          <w:b w:val="0"/>
        </w:rPr>
      </w:pPr>
      <w:r w:rsidRPr="00F95678">
        <w:rPr>
          <w:b w:val="0"/>
        </w:rPr>
        <w:t xml:space="preserve">                </w:t>
      </w:r>
      <w:r>
        <w:rPr>
          <w:b w:val="0"/>
        </w:rPr>
        <w:t xml:space="preserve">          </w:t>
      </w:r>
      <w:r w:rsidR="00AF5AC4" w:rsidRPr="00502925">
        <w:rPr>
          <w:b w:val="0"/>
          <w:u w:val="single"/>
        </w:rPr>
        <w:t>от</w:t>
      </w:r>
      <w:r w:rsidR="00AF5AC4">
        <w:rPr>
          <w:b w:val="0"/>
          <w:u w:val="single"/>
        </w:rPr>
        <w:t xml:space="preserve">  11.11.2019 г  </w:t>
      </w:r>
      <w:r w:rsidR="00AF5AC4">
        <w:rPr>
          <w:b w:val="0"/>
        </w:rPr>
        <w:t xml:space="preserve">№ </w:t>
      </w:r>
      <w:r w:rsidR="00AF5AC4" w:rsidRPr="00AF5AC4">
        <w:rPr>
          <w:b w:val="0"/>
          <w:u w:val="single"/>
        </w:rPr>
        <w:t>1117</w:t>
      </w:r>
      <w:r>
        <w:rPr>
          <w:b w:val="0"/>
          <w:u w:val="single"/>
        </w:rPr>
        <w:t xml:space="preserve">      </w:t>
      </w:r>
      <w:r w:rsidRPr="00F95678">
        <w:rPr>
          <w:b w:val="0"/>
        </w:rPr>
        <w:t xml:space="preserve">                      </w:t>
      </w:r>
    </w:p>
    <w:p w:rsidR="002E1C7E" w:rsidRDefault="002E1C7E" w:rsidP="002E1C7E">
      <w:pPr>
        <w:pStyle w:val="ConsPlusTitle"/>
        <w:widowControl/>
        <w:jc w:val="center"/>
        <w:rPr>
          <w:b w:val="0"/>
          <w:sz w:val="24"/>
          <w:szCs w:val="24"/>
        </w:rPr>
      </w:pPr>
    </w:p>
    <w:p w:rsidR="002E1C7E" w:rsidRPr="00D0191C" w:rsidRDefault="00326F95" w:rsidP="002E1C7E">
      <w:pPr>
        <w:pStyle w:val="ConsPlusTitle"/>
        <w:widowControl/>
        <w:jc w:val="center"/>
        <w:rPr>
          <w:b w:val="0"/>
          <w:sz w:val="24"/>
          <w:szCs w:val="24"/>
        </w:rPr>
      </w:pPr>
      <w:r>
        <w:rPr>
          <w:b w:val="0"/>
          <w:sz w:val="24"/>
          <w:szCs w:val="24"/>
        </w:rPr>
        <w:t>Мероприятие 4.</w:t>
      </w:r>
    </w:p>
    <w:p w:rsidR="002E1C7E" w:rsidRPr="002E1C7E" w:rsidRDefault="002E1C7E" w:rsidP="002E1C7E">
      <w:pPr>
        <w:jc w:val="center"/>
        <w:rPr>
          <w:rFonts w:ascii="Arial" w:hAnsi="Arial" w:cs="Arial"/>
        </w:rPr>
      </w:pPr>
      <w:r w:rsidRPr="002E1C7E">
        <w:rPr>
          <w:rFonts w:ascii="Arial" w:hAnsi="Arial" w:cs="Arial"/>
        </w:rPr>
        <w:t>«Конкурс на выполнение муниципальных услуг среди СО НКО»</w:t>
      </w:r>
    </w:p>
    <w:p w:rsidR="002E1C7E" w:rsidRDefault="002E1C7E" w:rsidP="002E1C7E">
      <w:pPr>
        <w:jc w:val="center"/>
        <w:rPr>
          <w:rFonts w:ascii="Arial" w:hAnsi="Arial" w:cs="Arial"/>
        </w:rPr>
      </w:pP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6"/>
        <w:gridCol w:w="7034"/>
      </w:tblGrid>
      <w:tr w:rsidR="002E1C7E" w:rsidRPr="00F95678" w:rsidTr="002E1C7E">
        <w:tc>
          <w:tcPr>
            <w:tcW w:w="2559" w:type="dxa"/>
          </w:tcPr>
          <w:p w:rsidR="002E1C7E" w:rsidRPr="00AC678D" w:rsidRDefault="002E1C7E" w:rsidP="002E1C7E">
            <w:pPr>
              <w:jc w:val="both"/>
              <w:rPr>
                <w:rFonts w:ascii="Arial" w:hAnsi="Arial" w:cs="Arial"/>
              </w:rPr>
            </w:pPr>
            <w:r w:rsidRPr="00AC678D">
              <w:rPr>
                <w:rFonts w:ascii="Arial" w:hAnsi="Arial" w:cs="Arial"/>
              </w:rPr>
              <w:t>Наименование</w:t>
            </w:r>
            <w:r>
              <w:rPr>
                <w:rFonts w:ascii="Arial" w:hAnsi="Arial" w:cs="Arial"/>
              </w:rPr>
              <w:t xml:space="preserve"> отдельного мероприятия</w:t>
            </w:r>
          </w:p>
        </w:tc>
        <w:tc>
          <w:tcPr>
            <w:tcW w:w="7040" w:type="dxa"/>
            <w:gridSpan w:val="2"/>
          </w:tcPr>
          <w:p w:rsidR="002E1C7E" w:rsidRPr="00F95678" w:rsidRDefault="002E1C7E" w:rsidP="002E1C7E">
            <w:pPr>
              <w:jc w:val="both"/>
              <w:rPr>
                <w:rFonts w:ascii="Arial" w:hAnsi="Arial" w:cs="Arial"/>
              </w:rPr>
            </w:pPr>
            <w:r w:rsidRPr="002E1C7E">
              <w:rPr>
                <w:rFonts w:ascii="Arial" w:hAnsi="Arial" w:cs="Arial"/>
              </w:rPr>
              <w:t>Конкурс на выполнение муниципальных услуг среди СО НКО</w:t>
            </w:r>
          </w:p>
        </w:tc>
      </w:tr>
      <w:tr w:rsidR="002E1C7E" w:rsidRPr="00F95678" w:rsidTr="002E1C7E">
        <w:tc>
          <w:tcPr>
            <w:tcW w:w="2559" w:type="dxa"/>
          </w:tcPr>
          <w:p w:rsidR="002E1C7E" w:rsidRPr="00AC678D" w:rsidRDefault="002E1C7E" w:rsidP="002E1C7E">
            <w:pPr>
              <w:jc w:val="both"/>
              <w:rPr>
                <w:rFonts w:ascii="Arial" w:hAnsi="Arial" w:cs="Arial"/>
              </w:rPr>
            </w:pPr>
            <w:r w:rsidRPr="00AC678D">
              <w:rPr>
                <w:rFonts w:ascii="Arial" w:hAnsi="Arial" w:cs="Arial"/>
              </w:rPr>
              <w:t>Наименование муниципальной програ</w:t>
            </w:r>
            <w:r w:rsidRPr="00AC678D">
              <w:rPr>
                <w:rFonts w:ascii="Arial" w:hAnsi="Arial" w:cs="Arial"/>
              </w:rPr>
              <w:t>м</w:t>
            </w:r>
            <w:r w:rsidRPr="00AC678D">
              <w:rPr>
                <w:rFonts w:ascii="Arial" w:hAnsi="Arial" w:cs="Arial"/>
              </w:rPr>
              <w:t>мы</w:t>
            </w:r>
            <w:r>
              <w:rPr>
                <w:rFonts w:ascii="Arial" w:hAnsi="Arial" w:cs="Arial"/>
              </w:rPr>
              <w:t>, в рамках которой реализуется отдельное мероприятие</w:t>
            </w:r>
          </w:p>
        </w:tc>
        <w:tc>
          <w:tcPr>
            <w:tcW w:w="7040" w:type="dxa"/>
            <w:gridSpan w:val="2"/>
          </w:tcPr>
          <w:p w:rsidR="002E1C7E" w:rsidRPr="00F95678" w:rsidRDefault="002E1C7E" w:rsidP="002E1C7E">
            <w:pPr>
              <w:jc w:val="both"/>
              <w:rPr>
                <w:rFonts w:ascii="Arial" w:hAnsi="Arial" w:cs="Arial"/>
              </w:rPr>
            </w:pPr>
            <w:r w:rsidRPr="00F95678">
              <w:rPr>
                <w:rFonts w:ascii="Arial" w:hAnsi="Arial" w:cs="Arial"/>
              </w:rPr>
              <w:t>Муниципальная программа «Развитие и поддержка социально ориентированных</w:t>
            </w:r>
            <w:r>
              <w:rPr>
                <w:rFonts w:ascii="Arial" w:hAnsi="Arial" w:cs="Arial"/>
              </w:rPr>
              <w:t xml:space="preserve"> </w:t>
            </w:r>
            <w:r w:rsidRPr="00F95678">
              <w:rPr>
                <w:rFonts w:ascii="Arial" w:hAnsi="Arial" w:cs="Arial"/>
              </w:rPr>
              <w:t xml:space="preserve">некоммерческих организаций Шушенского района» </w:t>
            </w:r>
          </w:p>
        </w:tc>
      </w:tr>
      <w:tr w:rsidR="002E1C7E" w:rsidRPr="00F95678" w:rsidTr="002E1C7E">
        <w:tc>
          <w:tcPr>
            <w:tcW w:w="2559" w:type="dxa"/>
          </w:tcPr>
          <w:p w:rsidR="002E1C7E" w:rsidRPr="00AC678D" w:rsidRDefault="002E1C7E" w:rsidP="002E1C7E">
            <w:pPr>
              <w:jc w:val="both"/>
              <w:rPr>
                <w:rFonts w:ascii="Arial" w:hAnsi="Arial" w:cs="Arial"/>
              </w:rPr>
            </w:pPr>
            <w:r>
              <w:rPr>
                <w:rFonts w:ascii="Arial" w:hAnsi="Arial" w:cs="Arial"/>
              </w:rPr>
              <w:t>С</w:t>
            </w:r>
            <w:r w:rsidRPr="00AC678D">
              <w:rPr>
                <w:rFonts w:ascii="Arial" w:hAnsi="Arial" w:cs="Arial"/>
              </w:rPr>
              <w:t xml:space="preserve">роки реализации </w:t>
            </w:r>
            <w:r>
              <w:rPr>
                <w:rFonts w:ascii="Arial" w:hAnsi="Arial" w:cs="Arial"/>
              </w:rPr>
              <w:t>отдельного мероприятия</w:t>
            </w:r>
          </w:p>
        </w:tc>
        <w:tc>
          <w:tcPr>
            <w:tcW w:w="7040" w:type="dxa"/>
            <w:gridSpan w:val="2"/>
          </w:tcPr>
          <w:p w:rsidR="002E1C7E" w:rsidRPr="00F95678" w:rsidRDefault="002E1C7E" w:rsidP="002E1C7E">
            <w:pPr>
              <w:jc w:val="both"/>
              <w:rPr>
                <w:rFonts w:ascii="Arial" w:hAnsi="Arial" w:cs="Arial"/>
              </w:rPr>
            </w:pPr>
            <w:r w:rsidRPr="00F95678">
              <w:rPr>
                <w:rFonts w:ascii="Arial" w:hAnsi="Arial" w:cs="Arial"/>
              </w:rPr>
              <w:t>2017-20</w:t>
            </w:r>
            <w:r>
              <w:rPr>
                <w:rFonts w:ascii="Arial" w:hAnsi="Arial" w:cs="Arial"/>
              </w:rPr>
              <w:t>30</w:t>
            </w:r>
            <w:r w:rsidRPr="00F95678">
              <w:rPr>
                <w:rFonts w:ascii="Arial" w:hAnsi="Arial" w:cs="Arial"/>
              </w:rPr>
              <w:t xml:space="preserve"> годы</w:t>
            </w:r>
          </w:p>
        </w:tc>
      </w:tr>
      <w:tr w:rsidR="002E1C7E" w:rsidRPr="00F95678" w:rsidTr="002E1C7E">
        <w:tc>
          <w:tcPr>
            <w:tcW w:w="2559" w:type="dxa"/>
          </w:tcPr>
          <w:p w:rsidR="002E1C7E" w:rsidRDefault="002E1C7E" w:rsidP="002E1C7E">
            <w:pPr>
              <w:jc w:val="both"/>
              <w:rPr>
                <w:rFonts w:ascii="Arial" w:hAnsi="Arial" w:cs="Arial"/>
              </w:rPr>
            </w:pPr>
            <w:r w:rsidRPr="001518D3">
              <w:rPr>
                <w:rFonts w:ascii="Arial" w:hAnsi="Arial" w:cs="Arial"/>
              </w:rPr>
              <w:t xml:space="preserve">Цель  </w:t>
            </w:r>
            <w:r w:rsidRPr="00AC678D">
              <w:rPr>
                <w:rFonts w:ascii="Arial" w:hAnsi="Arial" w:cs="Arial"/>
              </w:rPr>
              <w:t xml:space="preserve">реализации </w:t>
            </w:r>
            <w:r>
              <w:rPr>
                <w:rFonts w:ascii="Arial" w:hAnsi="Arial" w:cs="Arial"/>
              </w:rPr>
              <w:t>отдельного мероприятия</w:t>
            </w:r>
          </w:p>
        </w:tc>
        <w:tc>
          <w:tcPr>
            <w:tcW w:w="7040" w:type="dxa"/>
            <w:gridSpan w:val="2"/>
          </w:tcPr>
          <w:p w:rsidR="002E1C7E" w:rsidRPr="00326F95" w:rsidRDefault="00326F95" w:rsidP="00326F95">
            <w:pPr>
              <w:pStyle w:val="ac"/>
              <w:jc w:val="both"/>
              <w:rPr>
                <w:rFonts w:ascii="Arial" w:hAnsi="Arial" w:cs="Arial"/>
              </w:rPr>
            </w:pPr>
            <w:r w:rsidRPr="00326F95">
              <w:rPr>
                <w:rFonts w:ascii="Arial" w:hAnsi="Arial" w:cs="Arial"/>
              </w:rPr>
              <w:t>развитие взаимодействия социально ориентированных некоммерческих организаций, исполнительной власти, бизнеса, призванных содействовать реализации программ развития территорий</w:t>
            </w:r>
          </w:p>
        </w:tc>
      </w:tr>
      <w:tr w:rsidR="002E1C7E" w:rsidRPr="00F95678" w:rsidTr="002E1C7E">
        <w:tc>
          <w:tcPr>
            <w:tcW w:w="2559" w:type="dxa"/>
          </w:tcPr>
          <w:p w:rsidR="002E1C7E" w:rsidRPr="001518D3" w:rsidRDefault="002E1C7E" w:rsidP="002E1C7E">
            <w:pPr>
              <w:jc w:val="both"/>
              <w:rPr>
                <w:rFonts w:ascii="Arial" w:hAnsi="Arial" w:cs="Arial"/>
              </w:rPr>
            </w:pPr>
            <w:r>
              <w:rPr>
                <w:rFonts w:ascii="Arial" w:hAnsi="Arial" w:cs="Arial"/>
              </w:rPr>
              <w:t>Наименование главного распорядителя бюджетных средств, ответственного за реализацию отдельного мероприятия</w:t>
            </w:r>
          </w:p>
        </w:tc>
        <w:tc>
          <w:tcPr>
            <w:tcW w:w="7040" w:type="dxa"/>
            <w:gridSpan w:val="2"/>
          </w:tcPr>
          <w:p w:rsidR="002E1C7E" w:rsidRPr="000809B8" w:rsidRDefault="002E1C7E" w:rsidP="002E1C7E">
            <w:pPr>
              <w:jc w:val="both"/>
              <w:rPr>
                <w:rFonts w:ascii="Arial" w:hAnsi="Arial" w:cs="Arial"/>
                <w:color w:val="333333"/>
                <w:shd w:val="clear" w:color="auto" w:fill="FFFFFF"/>
              </w:rPr>
            </w:pPr>
            <w:r w:rsidRPr="000809B8">
              <w:rPr>
                <w:rFonts w:ascii="Arial" w:hAnsi="Arial" w:cs="Arial"/>
              </w:rPr>
              <w:t>Отдел культуры, молодежной политики и туризма администрации Шушенского района</w:t>
            </w:r>
          </w:p>
        </w:tc>
      </w:tr>
      <w:tr w:rsidR="002E1C7E" w:rsidRPr="00F95678" w:rsidTr="002E1C7E">
        <w:tc>
          <w:tcPr>
            <w:tcW w:w="2559" w:type="dxa"/>
          </w:tcPr>
          <w:p w:rsidR="002E1C7E" w:rsidRDefault="002E1C7E" w:rsidP="002E1C7E">
            <w:pPr>
              <w:rPr>
                <w:rFonts w:ascii="Arial" w:hAnsi="Arial" w:cs="Arial"/>
              </w:rPr>
            </w:pPr>
            <w:r>
              <w:rPr>
                <w:rFonts w:ascii="Arial" w:hAnsi="Arial" w:cs="Arial"/>
              </w:rPr>
              <w:t xml:space="preserve">Ожидаемые результаты от реализации отдельного мероприятия, перечень показателей результативности, оформленные в соответствии с приложением к требованиям к информации </w:t>
            </w:r>
          </w:p>
        </w:tc>
        <w:tc>
          <w:tcPr>
            <w:tcW w:w="7040" w:type="dxa"/>
            <w:gridSpan w:val="2"/>
          </w:tcPr>
          <w:p w:rsidR="00044ADB" w:rsidRDefault="00044ADB" w:rsidP="00044ADB">
            <w:pPr>
              <w:ind w:firstLine="709"/>
              <w:jc w:val="both"/>
              <w:rPr>
                <w:rFonts w:ascii="Arial" w:hAnsi="Arial" w:cs="Arial"/>
              </w:rPr>
            </w:pPr>
            <w:r w:rsidRPr="002505F2">
              <w:rPr>
                <w:rFonts w:ascii="Arial" w:hAnsi="Arial" w:cs="Arial"/>
              </w:rPr>
              <w:t xml:space="preserve">Главным распорядителем бюджетных средств </w:t>
            </w:r>
            <w:r>
              <w:rPr>
                <w:rFonts w:ascii="Arial" w:hAnsi="Arial" w:cs="Arial"/>
              </w:rPr>
              <w:t>предоставляется субсидия</w:t>
            </w:r>
            <w:r w:rsidRPr="00F95678">
              <w:rPr>
                <w:rFonts w:ascii="Arial" w:hAnsi="Arial" w:cs="Arial"/>
              </w:rPr>
              <w:t xml:space="preserve"> социально ориентированным НКО - </w:t>
            </w:r>
            <w:r>
              <w:rPr>
                <w:rFonts w:ascii="Arial" w:hAnsi="Arial" w:cs="Arial"/>
              </w:rPr>
              <w:t>победителям конкурсного отбора.</w:t>
            </w:r>
          </w:p>
          <w:p w:rsidR="00044ADB" w:rsidRDefault="00326F95" w:rsidP="00326F95">
            <w:pPr>
              <w:shd w:val="clear" w:color="auto" w:fill="FFFFFF"/>
              <w:jc w:val="both"/>
              <w:rPr>
                <w:rFonts w:ascii="Arial" w:hAnsi="Arial" w:cs="Arial"/>
              </w:rPr>
            </w:pPr>
            <w:r>
              <w:rPr>
                <w:rFonts w:ascii="Arial" w:hAnsi="Arial" w:cs="Arial"/>
              </w:rPr>
              <w:t>П</w:t>
            </w:r>
            <w:r w:rsidR="002E1C7E">
              <w:rPr>
                <w:rFonts w:ascii="Arial" w:hAnsi="Arial" w:cs="Arial"/>
              </w:rPr>
              <w:t>оказател</w:t>
            </w:r>
            <w:r>
              <w:rPr>
                <w:rFonts w:ascii="Arial" w:hAnsi="Arial" w:cs="Arial"/>
              </w:rPr>
              <w:t>ь</w:t>
            </w:r>
            <w:r w:rsidR="002E1C7E">
              <w:rPr>
                <w:rFonts w:ascii="Arial" w:hAnsi="Arial" w:cs="Arial"/>
              </w:rPr>
              <w:t xml:space="preserve"> результативности</w:t>
            </w:r>
            <w:r w:rsidR="00044ADB">
              <w:rPr>
                <w:rFonts w:ascii="Arial" w:hAnsi="Arial" w:cs="Arial"/>
              </w:rPr>
              <w:t>:</w:t>
            </w:r>
            <w:r w:rsidR="002E1C7E">
              <w:rPr>
                <w:rFonts w:ascii="Arial" w:hAnsi="Arial" w:cs="Arial"/>
              </w:rPr>
              <w:t xml:space="preserve"> </w:t>
            </w:r>
          </w:p>
          <w:p w:rsidR="002E1C7E" w:rsidRDefault="002E1C7E" w:rsidP="00326F95">
            <w:pPr>
              <w:shd w:val="clear" w:color="auto" w:fill="FFFFFF"/>
              <w:jc w:val="both"/>
              <w:rPr>
                <w:rFonts w:ascii="Arial" w:hAnsi="Arial" w:cs="Arial"/>
              </w:rPr>
            </w:pPr>
            <w:r>
              <w:rPr>
                <w:rFonts w:ascii="Arial" w:hAnsi="Arial" w:cs="Arial"/>
              </w:rPr>
              <w:t>-</w:t>
            </w:r>
            <w:r w:rsidRPr="0033783B">
              <w:rPr>
                <w:rFonts w:ascii="Arial" w:hAnsi="Arial" w:cs="Arial"/>
              </w:rPr>
              <w:t xml:space="preserve"> </w:t>
            </w:r>
            <w:r w:rsidR="00326F95">
              <w:rPr>
                <w:rFonts w:ascii="Arial" w:hAnsi="Arial" w:cs="Arial"/>
              </w:rPr>
              <w:t>к</w:t>
            </w:r>
            <w:r w:rsidR="0065140B" w:rsidRPr="002E1C7E">
              <w:rPr>
                <w:rFonts w:ascii="Arial" w:hAnsi="Arial" w:cs="Arial"/>
              </w:rPr>
              <w:t>онкурс на выполнение муниципальных услуг среди СО НКО</w:t>
            </w:r>
            <w:r w:rsidRPr="00A23614">
              <w:rPr>
                <w:rFonts w:ascii="Arial" w:hAnsi="Arial" w:cs="Arial"/>
              </w:rPr>
              <w:t xml:space="preserve">, не менее </w:t>
            </w:r>
            <w:r w:rsidR="0065140B">
              <w:rPr>
                <w:rFonts w:ascii="Arial" w:hAnsi="Arial" w:cs="Arial"/>
              </w:rPr>
              <w:t>1</w:t>
            </w:r>
            <w:r w:rsidRPr="00A23614">
              <w:rPr>
                <w:rFonts w:ascii="Arial" w:hAnsi="Arial" w:cs="Arial"/>
              </w:rPr>
              <w:t>-</w:t>
            </w:r>
            <w:r w:rsidR="0065140B">
              <w:rPr>
                <w:rFonts w:ascii="Arial" w:hAnsi="Arial" w:cs="Arial"/>
              </w:rPr>
              <w:t>го</w:t>
            </w:r>
            <w:r w:rsidR="00326F95">
              <w:rPr>
                <w:rFonts w:ascii="Arial" w:hAnsi="Arial" w:cs="Arial"/>
              </w:rPr>
              <w:t xml:space="preserve"> в год</w:t>
            </w:r>
            <w:r w:rsidR="005C4B23">
              <w:rPr>
                <w:rFonts w:ascii="Arial" w:hAnsi="Arial" w:cs="Arial"/>
              </w:rPr>
              <w:t>,</w:t>
            </w:r>
          </w:p>
          <w:p w:rsidR="005C4B23" w:rsidRPr="0033783B" w:rsidRDefault="00044ADB" w:rsidP="00044ADB">
            <w:pPr>
              <w:shd w:val="clear" w:color="auto" w:fill="FFFFFF"/>
              <w:jc w:val="both"/>
              <w:rPr>
                <w:rFonts w:ascii="Arial" w:hAnsi="Arial" w:cs="Arial"/>
              </w:rPr>
            </w:pPr>
            <w:r>
              <w:rPr>
                <w:rFonts w:ascii="Arial" w:hAnsi="Arial" w:cs="Arial"/>
              </w:rPr>
              <w:t xml:space="preserve">- </w:t>
            </w:r>
            <w:r w:rsidR="005C4B23">
              <w:rPr>
                <w:rFonts w:ascii="Arial" w:hAnsi="Arial" w:cs="Arial"/>
              </w:rPr>
              <w:t>к</w:t>
            </w:r>
            <w:r w:rsidR="005C4B23" w:rsidRPr="0065140B">
              <w:rPr>
                <w:rFonts w:ascii="Arial" w:hAnsi="Arial" w:cs="Arial"/>
              </w:rPr>
              <w:t>оличество СО НКО, получивших поддержку на выполнение муниципальных услуг</w:t>
            </w:r>
            <w:r w:rsidR="005C4B23">
              <w:rPr>
                <w:rFonts w:ascii="Arial" w:hAnsi="Arial" w:cs="Arial"/>
              </w:rPr>
              <w:t xml:space="preserve"> не менее </w:t>
            </w:r>
            <w:r>
              <w:rPr>
                <w:rFonts w:ascii="Arial" w:hAnsi="Arial" w:cs="Arial"/>
              </w:rPr>
              <w:t>2</w:t>
            </w:r>
            <w:r w:rsidR="005C4B23">
              <w:rPr>
                <w:rFonts w:ascii="Arial" w:hAnsi="Arial" w:cs="Arial"/>
              </w:rPr>
              <w:t xml:space="preserve"> в год.</w:t>
            </w:r>
          </w:p>
        </w:tc>
      </w:tr>
      <w:tr w:rsidR="002E1C7E" w:rsidRPr="00F95678" w:rsidTr="002E1C7E">
        <w:tc>
          <w:tcPr>
            <w:tcW w:w="2559" w:type="dxa"/>
          </w:tcPr>
          <w:p w:rsidR="002E1C7E" w:rsidRPr="00F95678" w:rsidRDefault="002E1C7E" w:rsidP="002E1C7E">
            <w:pPr>
              <w:pStyle w:val="ConsPlusNormal"/>
              <w:widowControl/>
              <w:ind w:firstLine="0"/>
              <w:rPr>
                <w:sz w:val="24"/>
                <w:szCs w:val="24"/>
              </w:rPr>
            </w:pPr>
            <w:r w:rsidRPr="00F95678">
              <w:rPr>
                <w:sz w:val="24"/>
                <w:szCs w:val="24"/>
              </w:rPr>
              <w:t xml:space="preserve">Информация по ресурсному обеспечению </w:t>
            </w:r>
            <w:r w:rsidRPr="00556C7C">
              <w:rPr>
                <w:sz w:val="24"/>
                <w:szCs w:val="24"/>
              </w:rPr>
              <w:t>отдельного мероприятия</w:t>
            </w:r>
          </w:p>
        </w:tc>
        <w:tc>
          <w:tcPr>
            <w:tcW w:w="7040" w:type="dxa"/>
            <w:gridSpan w:val="2"/>
          </w:tcPr>
          <w:p w:rsidR="0065140B" w:rsidRPr="00774A50" w:rsidRDefault="0065140B" w:rsidP="0065140B">
            <w:pPr>
              <w:jc w:val="both"/>
              <w:rPr>
                <w:rFonts w:ascii="Arial" w:hAnsi="Arial" w:cs="Arial"/>
              </w:rPr>
            </w:pPr>
            <w:r w:rsidRPr="00F95678">
              <w:rPr>
                <w:rFonts w:ascii="Arial" w:hAnsi="Arial" w:cs="Arial"/>
              </w:rPr>
              <w:t>Общий объем финансирования с</w:t>
            </w:r>
            <w:r w:rsidRPr="00F95678">
              <w:rPr>
                <w:rFonts w:ascii="Arial" w:hAnsi="Arial" w:cs="Arial"/>
              </w:rPr>
              <w:t>о</w:t>
            </w:r>
            <w:r w:rsidRPr="00F95678">
              <w:rPr>
                <w:rFonts w:ascii="Arial" w:hAnsi="Arial" w:cs="Arial"/>
              </w:rPr>
              <w:t xml:space="preserve">ставляет </w:t>
            </w:r>
            <w:r w:rsidR="007E36F7">
              <w:rPr>
                <w:rFonts w:ascii="Arial" w:hAnsi="Arial" w:cs="Arial"/>
              </w:rPr>
              <w:t>36</w:t>
            </w:r>
            <w:r>
              <w:rPr>
                <w:rFonts w:ascii="Arial" w:hAnsi="Arial" w:cs="Arial"/>
              </w:rPr>
              <w:t>6,284</w:t>
            </w:r>
            <w:r w:rsidRPr="00774A50">
              <w:rPr>
                <w:rFonts w:ascii="Arial" w:hAnsi="Arial" w:cs="Arial"/>
              </w:rPr>
              <w:t xml:space="preserve"> тыс. руб. в том числе:</w:t>
            </w:r>
          </w:p>
          <w:p w:rsidR="0065140B" w:rsidRPr="00774A50" w:rsidRDefault="0065140B" w:rsidP="0065140B">
            <w:pPr>
              <w:rPr>
                <w:rFonts w:ascii="Arial" w:hAnsi="Arial" w:cs="Arial"/>
                <w:lang w:eastAsia="en-US"/>
              </w:rPr>
            </w:pPr>
            <w:r w:rsidRPr="00774A50">
              <w:rPr>
                <w:rFonts w:ascii="Arial" w:hAnsi="Arial" w:cs="Arial"/>
                <w:lang w:eastAsia="en-US"/>
              </w:rPr>
              <w:t>156,284 тыс. руб. за счет средств  краевого бюджета,</w:t>
            </w:r>
          </w:p>
          <w:p w:rsidR="0065140B" w:rsidRPr="00774A50" w:rsidRDefault="007E36F7" w:rsidP="0065140B">
            <w:pPr>
              <w:rPr>
                <w:rFonts w:ascii="Arial" w:hAnsi="Arial" w:cs="Arial"/>
                <w:lang w:eastAsia="en-US"/>
              </w:rPr>
            </w:pPr>
            <w:r>
              <w:rPr>
                <w:rFonts w:ascii="Arial" w:hAnsi="Arial" w:cs="Arial"/>
                <w:lang w:eastAsia="en-US"/>
              </w:rPr>
              <w:t>21</w:t>
            </w:r>
            <w:r w:rsidR="0065140B" w:rsidRPr="00774A50">
              <w:rPr>
                <w:rFonts w:ascii="Arial" w:hAnsi="Arial" w:cs="Arial"/>
                <w:lang w:eastAsia="en-US"/>
              </w:rPr>
              <w:t>0,000 тыс. руб. за счет районного бюджета;</w:t>
            </w:r>
          </w:p>
          <w:p w:rsidR="0065140B" w:rsidRPr="00774A50" w:rsidRDefault="0065140B" w:rsidP="0065140B">
            <w:pPr>
              <w:jc w:val="both"/>
              <w:rPr>
                <w:rFonts w:ascii="Arial" w:hAnsi="Arial" w:cs="Arial"/>
              </w:rPr>
            </w:pPr>
            <w:r w:rsidRPr="00774A50">
              <w:rPr>
                <w:rFonts w:ascii="Arial" w:hAnsi="Arial" w:cs="Arial"/>
              </w:rPr>
              <w:t xml:space="preserve">2017 год – всего: </w:t>
            </w:r>
            <w:r w:rsidR="0073380F">
              <w:rPr>
                <w:rFonts w:ascii="Arial" w:hAnsi="Arial" w:cs="Arial"/>
              </w:rPr>
              <w:t>6</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65140B" w:rsidRPr="00774A50" w:rsidRDefault="007E36F7" w:rsidP="0065140B">
            <w:pPr>
              <w:rPr>
                <w:rFonts w:ascii="Arial" w:hAnsi="Arial" w:cs="Arial"/>
                <w:lang w:eastAsia="en-US"/>
              </w:rPr>
            </w:pPr>
            <w:r>
              <w:rPr>
                <w:rFonts w:ascii="Arial" w:hAnsi="Arial" w:cs="Arial"/>
                <w:lang w:eastAsia="en-US"/>
              </w:rPr>
              <w:t>6</w:t>
            </w:r>
            <w:r w:rsidR="0065140B" w:rsidRPr="00774A50">
              <w:rPr>
                <w:rFonts w:ascii="Arial" w:hAnsi="Arial" w:cs="Arial"/>
                <w:lang w:eastAsia="en-US"/>
              </w:rPr>
              <w:t>0,000 тыс. руб. за счет районного бюджета;</w:t>
            </w:r>
          </w:p>
          <w:p w:rsidR="0065140B" w:rsidRPr="00774A50" w:rsidRDefault="0065140B" w:rsidP="0065140B">
            <w:pPr>
              <w:pStyle w:val="ac"/>
              <w:rPr>
                <w:rFonts w:ascii="Arial" w:hAnsi="Arial" w:cs="Arial"/>
              </w:rPr>
            </w:pPr>
            <w:r w:rsidRPr="00774A50">
              <w:rPr>
                <w:rFonts w:ascii="Arial" w:hAnsi="Arial" w:cs="Arial"/>
              </w:rPr>
              <w:t xml:space="preserve">2018 год – всего: всего: </w:t>
            </w:r>
            <w:r w:rsidR="0073380F">
              <w:rPr>
                <w:rFonts w:ascii="Arial" w:hAnsi="Arial" w:cs="Arial"/>
              </w:rPr>
              <w:t>3</w:t>
            </w:r>
            <w:r w:rsidRPr="00774A50">
              <w:rPr>
                <w:rFonts w:ascii="Arial" w:hAnsi="Arial" w:cs="Arial"/>
              </w:rPr>
              <w:t>0,</w:t>
            </w:r>
            <w:r w:rsidR="00310AC5">
              <w:rPr>
                <w:rFonts w:ascii="Arial" w:hAnsi="Arial" w:cs="Arial"/>
              </w:rPr>
              <w:t>00</w:t>
            </w:r>
            <w:r w:rsidRPr="00774A50">
              <w:rPr>
                <w:rFonts w:ascii="Arial" w:hAnsi="Arial" w:cs="Arial"/>
              </w:rPr>
              <w:t>0 тыс. ру</w:t>
            </w:r>
            <w:r w:rsidRPr="00774A50">
              <w:rPr>
                <w:rFonts w:ascii="Arial" w:hAnsi="Arial" w:cs="Arial"/>
              </w:rPr>
              <w:t>б</w:t>
            </w:r>
            <w:r w:rsidRPr="00774A50">
              <w:rPr>
                <w:rFonts w:ascii="Arial" w:hAnsi="Arial" w:cs="Arial"/>
              </w:rPr>
              <w:t>лей,</w:t>
            </w:r>
          </w:p>
          <w:p w:rsidR="0065140B" w:rsidRPr="00774A50" w:rsidRDefault="0073380F" w:rsidP="0065140B">
            <w:pPr>
              <w:rPr>
                <w:rFonts w:ascii="Arial" w:hAnsi="Arial" w:cs="Arial"/>
                <w:lang w:eastAsia="en-US"/>
              </w:rPr>
            </w:pPr>
            <w:r>
              <w:rPr>
                <w:rFonts w:ascii="Arial" w:hAnsi="Arial" w:cs="Arial"/>
                <w:lang w:eastAsia="en-US"/>
              </w:rPr>
              <w:t>3</w:t>
            </w:r>
            <w:r w:rsidR="0065140B" w:rsidRPr="00774A50">
              <w:rPr>
                <w:rFonts w:ascii="Arial" w:hAnsi="Arial" w:cs="Arial"/>
                <w:lang w:eastAsia="en-US"/>
              </w:rPr>
              <w:t>0,000 тыс. руб. за счет районного бюджета;</w:t>
            </w:r>
          </w:p>
          <w:p w:rsidR="0065140B" w:rsidRPr="00774A50" w:rsidRDefault="0065140B" w:rsidP="0065140B">
            <w:pPr>
              <w:jc w:val="both"/>
              <w:rPr>
                <w:rFonts w:ascii="Arial" w:hAnsi="Arial" w:cs="Arial"/>
              </w:rPr>
            </w:pPr>
            <w:r w:rsidRPr="00774A50">
              <w:rPr>
                <w:rFonts w:ascii="Arial" w:hAnsi="Arial" w:cs="Arial"/>
              </w:rPr>
              <w:t xml:space="preserve">2019 год – всего: </w:t>
            </w:r>
            <w:r w:rsidR="007E36F7">
              <w:rPr>
                <w:rFonts w:ascii="Arial" w:hAnsi="Arial" w:cs="Arial"/>
              </w:rPr>
              <w:t>186</w:t>
            </w:r>
            <w:r w:rsidRPr="00774A50">
              <w:rPr>
                <w:rFonts w:ascii="Arial" w:hAnsi="Arial" w:cs="Arial"/>
              </w:rPr>
              <w:t>,284 тыс. ру</w:t>
            </w:r>
            <w:r w:rsidRPr="00774A50">
              <w:rPr>
                <w:rFonts w:ascii="Arial" w:hAnsi="Arial" w:cs="Arial"/>
              </w:rPr>
              <w:t>б</w:t>
            </w:r>
            <w:r w:rsidRPr="00774A50">
              <w:rPr>
                <w:rFonts w:ascii="Arial" w:hAnsi="Arial" w:cs="Arial"/>
              </w:rPr>
              <w:t>лей,</w:t>
            </w:r>
          </w:p>
          <w:p w:rsidR="0065140B" w:rsidRPr="00774A50" w:rsidRDefault="0065140B" w:rsidP="0065140B">
            <w:pPr>
              <w:rPr>
                <w:rFonts w:ascii="Arial" w:hAnsi="Arial" w:cs="Arial"/>
                <w:lang w:eastAsia="en-US"/>
              </w:rPr>
            </w:pPr>
            <w:r w:rsidRPr="00774A50">
              <w:rPr>
                <w:rFonts w:ascii="Arial" w:hAnsi="Arial" w:cs="Arial"/>
                <w:lang w:eastAsia="en-US"/>
              </w:rPr>
              <w:t>156,284 тыс. руб. за счет средств  краевого бюджета,</w:t>
            </w:r>
          </w:p>
          <w:p w:rsidR="0065140B" w:rsidRPr="00774A50" w:rsidRDefault="007E36F7" w:rsidP="0065140B">
            <w:pPr>
              <w:rPr>
                <w:rFonts w:ascii="Arial" w:hAnsi="Arial" w:cs="Arial"/>
                <w:lang w:eastAsia="en-US"/>
              </w:rPr>
            </w:pPr>
            <w:r>
              <w:rPr>
                <w:rFonts w:ascii="Arial" w:hAnsi="Arial" w:cs="Arial"/>
                <w:lang w:eastAsia="en-US"/>
              </w:rPr>
              <w:t>3</w:t>
            </w:r>
            <w:r w:rsidR="0065140B" w:rsidRPr="00774A50">
              <w:rPr>
                <w:rFonts w:ascii="Arial" w:hAnsi="Arial" w:cs="Arial"/>
                <w:lang w:eastAsia="en-US"/>
              </w:rPr>
              <w:t>0,000 тыс. руб. за счет районного бюджета;</w:t>
            </w:r>
          </w:p>
          <w:p w:rsidR="0065140B" w:rsidRPr="00774A50" w:rsidRDefault="0065140B" w:rsidP="0065140B">
            <w:pPr>
              <w:jc w:val="both"/>
              <w:rPr>
                <w:rFonts w:ascii="Arial" w:hAnsi="Arial" w:cs="Arial"/>
              </w:rPr>
            </w:pPr>
            <w:r w:rsidRPr="00774A50">
              <w:rPr>
                <w:rFonts w:ascii="Arial" w:hAnsi="Arial" w:cs="Arial"/>
              </w:rPr>
              <w:t xml:space="preserve">2020год – всего: </w:t>
            </w:r>
            <w:r w:rsidR="007E36F7">
              <w:rPr>
                <w:rFonts w:ascii="Arial" w:hAnsi="Arial" w:cs="Arial"/>
              </w:rPr>
              <w:t>3</w:t>
            </w:r>
            <w:r w:rsidRPr="00774A50">
              <w:rPr>
                <w:rFonts w:ascii="Arial" w:hAnsi="Arial" w:cs="Arial"/>
              </w:rPr>
              <w:t>0,</w:t>
            </w:r>
            <w:r w:rsidR="00310AC5">
              <w:rPr>
                <w:rFonts w:ascii="Arial" w:hAnsi="Arial" w:cs="Arial"/>
              </w:rPr>
              <w:t>00</w:t>
            </w:r>
            <w:r w:rsidRPr="00774A50">
              <w:rPr>
                <w:rFonts w:ascii="Arial" w:hAnsi="Arial" w:cs="Arial"/>
              </w:rPr>
              <w:t>0</w:t>
            </w:r>
            <w:r w:rsidR="00310AC5">
              <w:rPr>
                <w:rFonts w:ascii="Arial" w:hAnsi="Arial" w:cs="Arial"/>
              </w:rPr>
              <w:t xml:space="preserve"> </w:t>
            </w:r>
            <w:r w:rsidRPr="00774A50">
              <w:rPr>
                <w:rFonts w:ascii="Arial" w:hAnsi="Arial" w:cs="Arial"/>
              </w:rPr>
              <w:t>тыс. ру</w:t>
            </w:r>
            <w:r w:rsidRPr="00774A50">
              <w:rPr>
                <w:rFonts w:ascii="Arial" w:hAnsi="Arial" w:cs="Arial"/>
              </w:rPr>
              <w:t>б</w:t>
            </w:r>
            <w:r w:rsidRPr="00774A50">
              <w:rPr>
                <w:rFonts w:ascii="Arial" w:hAnsi="Arial" w:cs="Arial"/>
              </w:rPr>
              <w:t>лей,</w:t>
            </w:r>
          </w:p>
          <w:p w:rsidR="0065140B" w:rsidRPr="00774A50" w:rsidRDefault="007E36F7" w:rsidP="0065140B">
            <w:pPr>
              <w:rPr>
                <w:rFonts w:ascii="Arial" w:hAnsi="Arial" w:cs="Arial"/>
                <w:lang w:eastAsia="en-US"/>
              </w:rPr>
            </w:pPr>
            <w:r>
              <w:rPr>
                <w:rFonts w:ascii="Arial" w:hAnsi="Arial" w:cs="Arial"/>
                <w:lang w:eastAsia="en-US"/>
              </w:rPr>
              <w:t>3</w:t>
            </w:r>
            <w:r w:rsidR="0065140B" w:rsidRPr="00774A50">
              <w:rPr>
                <w:rFonts w:ascii="Arial" w:hAnsi="Arial" w:cs="Arial"/>
                <w:lang w:eastAsia="en-US"/>
              </w:rPr>
              <w:t>0,000 тыс. руб. за счет районного бюджета;</w:t>
            </w:r>
          </w:p>
          <w:p w:rsidR="0065140B" w:rsidRPr="00774A50" w:rsidRDefault="0065140B" w:rsidP="0065140B">
            <w:pPr>
              <w:jc w:val="both"/>
              <w:rPr>
                <w:rFonts w:ascii="Arial" w:hAnsi="Arial" w:cs="Arial"/>
              </w:rPr>
            </w:pPr>
            <w:r w:rsidRPr="00774A50">
              <w:rPr>
                <w:rFonts w:ascii="Arial" w:hAnsi="Arial" w:cs="Arial"/>
              </w:rPr>
              <w:t xml:space="preserve">2021год – всего: </w:t>
            </w:r>
            <w:r w:rsidR="007E36F7">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65140B" w:rsidRDefault="007E36F7" w:rsidP="0065140B">
            <w:pPr>
              <w:rPr>
                <w:rFonts w:ascii="Arial" w:hAnsi="Arial" w:cs="Arial"/>
                <w:lang w:eastAsia="en-US"/>
              </w:rPr>
            </w:pPr>
            <w:r>
              <w:rPr>
                <w:rFonts w:ascii="Arial" w:hAnsi="Arial" w:cs="Arial"/>
                <w:lang w:eastAsia="en-US"/>
              </w:rPr>
              <w:t>3</w:t>
            </w:r>
            <w:r w:rsidR="0065140B" w:rsidRPr="00774A50">
              <w:rPr>
                <w:rFonts w:ascii="Arial" w:hAnsi="Arial" w:cs="Arial"/>
                <w:lang w:eastAsia="en-US"/>
              </w:rPr>
              <w:t>0,000 тыс. руб. за счет ра</w:t>
            </w:r>
            <w:r w:rsidR="0065140B">
              <w:rPr>
                <w:rFonts w:ascii="Arial" w:hAnsi="Arial" w:cs="Arial"/>
                <w:lang w:eastAsia="en-US"/>
              </w:rPr>
              <w:t>йонного бюджета;</w:t>
            </w:r>
          </w:p>
          <w:p w:rsidR="0065140B" w:rsidRPr="00774A50" w:rsidRDefault="0065140B" w:rsidP="0065140B">
            <w:pPr>
              <w:jc w:val="both"/>
              <w:rPr>
                <w:rFonts w:ascii="Arial" w:hAnsi="Arial" w:cs="Arial"/>
              </w:rPr>
            </w:pPr>
            <w:r w:rsidRPr="00774A50">
              <w:rPr>
                <w:rFonts w:ascii="Arial" w:hAnsi="Arial" w:cs="Arial"/>
              </w:rPr>
              <w:t>202</w:t>
            </w:r>
            <w:r>
              <w:rPr>
                <w:rFonts w:ascii="Arial" w:hAnsi="Arial" w:cs="Arial"/>
              </w:rPr>
              <w:t xml:space="preserve">2 </w:t>
            </w:r>
            <w:r w:rsidRPr="00774A50">
              <w:rPr>
                <w:rFonts w:ascii="Arial" w:hAnsi="Arial" w:cs="Arial"/>
              </w:rPr>
              <w:t xml:space="preserve">год – всего: </w:t>
            </w:r>
            <w:r w:rsidR="007E36F7">
              <w:rPr>
                <w:rFonts w:ascii="Arial" w:hAnsi="Arial" w:cs="Arial"/>
              </w:rPr>
              <w:t>3</w:t>
            </w:r>
            <w:r w:rsidRPr="00774A50">
              <w:rPr>
                <w:rFonts w:ascii="Arial" w:hAnsi="Arial" w:cs="Arial"/>
              </w:rPr>
              <w:t>0,0</w:t>
            </w:r>
            <w:r w:rsidR="00310AC5">
              <w:rPr>
                <w:rFonts w:ascii="Arial" w:hAnsi="Arial" w:cs="Arial"/>
              </w:rPr>
              <w:t xml:space="preserve">00 </w:t>
            </w:r>
            <w:r w:rsidRPr="00774A50">
              <w:rPr>
                <w:rFonts w:ascii="Arial" w:hAnsi="Arial" w:cs="Arial"/>
              </w:rPr>
              <w:t>тыс. ру</w:t>
            </w:r>
            <w:r w:rsidRPr="00774A50">
              <w:rPr>
                <w:rFonts w:ascii="Arial" w:hAnsi="Arial" w:cs="Arial"/>
              </w:rPr>
              <w:t>б</w:t>
            </w:r>
            <w:r w:rsidRPr="00774A50">
              <w:rPr>
                <w:rFonts w:ascii="Arial" w:hAnsi="Arial" w:cs="Arial"/>
              </w:rPr>
              <w:t>лей,</w:t>
            </w:r>
          </w:p>
          <w:p w:rsidR="002E1C7E" w:rsidRPr="00F95678" w:rsidRDefault="007E36F7" w:rsidP="0065140B">
            <w:pPr>
              <w:rPr>
                <w:rFonts w:ascii="Arial" w:hAnsi="Arial" w:cs="Arial"/>
              </w:rPr>
            </w:pPr>
            <w:r>
              <w:rPr>
                <w:rFonts w:ascii="Arial" w:hAnsi="Arial" w:cs="Arial"/>
                <w:lang w:eastAsia="en-US"/>
              </w:rPr>
              <w:t>3</w:t>
            </w:r>
            <w:r w:rsidR="0065140B" w:rsidRPr="00774A50">
              <w:rPr>
                <w:rFonts w:ascii="Arial" w:hAnsi="Arial" w:cs="Arial"/>
                <w:lang w:eastAsia="en-US"/>
              </w:rPr>
              <w:t>0,000 тыс. руб. за счет районного бюджета.</w:t>
            </w:r>
          </w:p>
        </w:tc>
      </w:tr>
      <w:tr w:rsidR="00074E2E" w:rsidRPr="00F95678" w:rsidTr="00074E2E">
        <w:tc>
          <w:tcPr>
            <w:tcW w:w="2565" w:type="dxa"/>
            <w:gridSpan w:val="2"/>
          </w:tcPr>
          <w:p w:rsidR="00074E2E" w:rsidRPr="00F95678" w:rsidRDefault="00074E2E" w:rsidP="00074E2E">
            <w:pPr>
              <w:jc w:val="both"/>
              <w:rPr>
                <w:rFonts w:ascii="Arial" w:hAnsi="Arial" w:cs="Arial"/>
              </w:rPr>
            </w:pPr>
            <w:r>
              <w:rPr>
                <w:rFonts w:ascii="Arial" w:hAnsi="Arial" w:cs="Arial"/>
              </w:rPr>
              <w:t>Ссылка на порядок реализации отдельных  мероприятий</w:t>
            </w:r>
          </w:p>
        </w:tc>
        <w:tc>
          <w:tcPr>
            <w:tcW w:w="7034" w:type="dxa"/>
          </w:tcPr>
          <w:p w:rsidR="00074E2E" w:rsidRPr="00F95678" w:rsidRDefault="00074E2E" w:rsidP="00FE667C">
            <w:pPr>
              <w:jc w:val="both"/>
              <w:rPr>
                <w:rFonts w:ascii="Arial" w:hAnsi="Arial" w:cs="Arial"/>
              </w:rPr>
            </w:pPr>
            <w:r>
              <w:rPr>
                <w:rFonts w:ascii="Arial" w:hAnsi="Arial" w:cs="Arial"/>
              </w:rPr>
              <w:t>Порядок определения объема и предоставления субсидии победителям конкурса муниципальных услуг среди СО НКО Шушенского района от 11.07.2018 № 163-р</w:t>
            </w:r>
          </w:p>
        </w:tc>
      </w:tr>
    </w:tbl>
    <w:p w:rsidR="002E1C7E" w:rsidRDefault="002E1C7E" w:rsidP="002E1C7E">
      <w:pPr>
        <w:tabs>
          <w:tab w:val="left" w:pos="6990"/>
        </w:tabs>
        <w:autoSpaceDE w:val="0"/>
        <w:autoSpaceDN w:val="0"/>
        <w:adjustRightInd w:val="0"/>
        <w:jc w:val="both"/>
        <w:outlineLvl w:val="1"/>
        <w:rPr>
          <w:rFonts w:ascii="Arial" w:hAnsi="Arial" w:cs="Arial"/>
        </w:rPr>
      </w:pPr>
    </w:p>
    <w:p w:rsidR="002E1C7E" w:rsidRDefault="002E1C7E" w:rsidP="002E1C7E">
      <w:pPr>
        <w:tabs>
          <w:tab w:val="left" w:pos="6990"/>
        </w:tabs>
        <w:autoSpaceDE w:val="0"/>
        <w:autoSpaceDN w:val="0"/>
        <w:adjustRightInd w:val="0"/>
        <w:jc w:val="both"/>
        <w:outlineLvl w:val="1"/>
        <w:rPr>
          <w:rFonts w:ascii="Arial" w:hAnsi="Arial" w:cs="Arial"/>
        </w:rPr>
        <w:sectPr w:rsidR="002E1C7E" w:rsidSect="0054210C">
          <w:pgSz w:w="11906" w:h="16838"/>
          <w:pgMar w:top="1134" w:right="1077" w:bottom="816" w:left="1077" w:header="709" w:footer="709" w:gutter="0"/>
          <w:cols w:space="708"/>
          <w:docGrid w:linePitch="360"/>
        </w:sectPr>
      </w:pPr>
    </w:p>
    <w:p w:rsidR="002E1C7E" w:rsidRDefault="002E1C7E" w:rsidP="002E1C7E">
      <w:pPr>
        <w:tabs>
          <w:tab w:val="left" w:pos="6990"/>
        </w:tabs>
        <w:autoSpaceDE w:val="0"/>
        <w:autoSpaceDN w:val="0"/>
        <w:adjustRightInd w:val="0"/>
        <w:jc w:val="both"/>
        <w:outlineLvl w:val="1"/>
        <w:rPr>
          <w:rFonts w:ascii="Arial" w:hAnsi="Arial" w:cs="Arial"/>
        </w:rPr>
      </w:pPr>
    </w:p>
    <w:p w:rsidR="002E1C7E" w:rsidRPr="00543ADA" w:rsidRDefault="002E1C7E" w:rsidP="002E1C7E">
      <w:pPr>
        <w:autoSpaceDE w:val="0"/>
        <w:autoSpaceDN w:val="0"/>
        <w:adjustRightInd w:val="0"/>
        <w:ind w:left="9781" w:right="-54"/>
        <w:jc w:val="right"/>
        <w:rPr>
          <w:rFonts w:ascii="Arial" w:hAnsi="Arial" w:cs="Arial"/>
          <w:sz w:val="20"/>
          <w:szCs w:val="20"/>
        </w:rPr>
      </w:pPr>
      <w:r w:rsidRPr="00543ADA">
        <w:rPr>
          <w:rFonts w:ascii="Arial" w:hAnsi="Arial" w:cs="Arial"/>
          <w:sz w:val="20"/>
          <w:szCs w:val="20"/>
        </w:rPr>
        <w:t xml:space="preserve">Приложение </w:t>
      </w:r>
    </w:p>
    <w:p w:rsidR="002E1C7E" w:rsidRDefault="002E1C7E" w:rsidP="002E1C7E">
      <w:pPr>
        <w:pStyle w:val="ConsPlusTitle"/>
        <w:widowControl/>
        <w:jc w:val="right"/>
        <w:rPr>
          <w:b w:val="0"/>
        </w:rPr>
      </w:pPr>
      <w:r w:rsidRPr="0033783B">
        <w:t xml:space="preserve">к </w:t>
      </w:r>
      <w:r w:rsidRPr="0033783B">
        <w:rPr>
          <w:b w:val="0"/>
        </w:rPr>
        <w:t>Требования</w:t>
      </w:r>
      <w:r>
        <w:rPr>
          <w:b w:val="0"/>
        </w:rPr>
        <w:t>м</w:t>
      </w:r>
      <w:r w:rsidRPr="0033783B">
        <w:rPr>
          <w:b w:val="0"/>
        </w:rPr>
        <w:t xml:space="preserve"> к информации об отдельном </w:t>
      </w:r>
    </w:p>
    <w:p w:rsidR="002E1C7E" w:rsidRPr="0033783B" w:rsidRDefault="002E1C7E" w:rsidP="002E1C7E">
      <w:pPr>
        <w:pStyle w:val="ConsPlusTitle"/>
        <w:widowControl/>
        <w:jc w:val="right"/>
        <w:rPr>
          <w:b w:val="0"/>
        </w:rPr>
      </w:pPr>
      <w:r w:rsidRPr="0033783B">
        <w:rPr>
          <w:b w:val="0"/>
        </w:rPr>
        <w:t>мероприятии муниципальной программы</w:t>
      </w:r>
    </w:p>
    <w:p w:rsidR="0065140B" w:rsidRDefault="002E1C7E" w:rsidP="002E1C7E">
      <w:pPr>
        <w:jc w:val="right"/>
        <w:rPr>
          <w:rFonts w:ascii="Arial" w:hAnsi="Arial" w:cs="Arial"/>
          <w:sz w:val="20"/>
          <w:szCs w:val="20"/>
        </w:rPr>
      </w:pPr>
      <w:r w:rsidRPr="0033783B">
        <w:rPr>
          <w:rFonts w:ascii="Arial" w:hAnsi="Arial" w:cs="Arial"/>
          <w:sz w:val="20"/>
          <w:szCs w:val="20"/>
        </w:rPr>
        <w:t>«</w:t>
      </w:r>
      <w:r w:rsidR="0065140B" w:rsidRPr="0065140B">
        <w:rPr>
          <w:rFonts w:ascii="Arial" w:hAnsi="Arial" w:cs="Arial"/>
          <w:sz w:val="20"/>
          <w:szCs w:val="20"/>
        </w:rPr>
        <w:t>Конкурс на выполнение муниципальных</w:t>
      </w:r>
    </w:p>
    <w:p w:rsidR="002E1C7E" w:rsidRPr="0033783B" w:rsidRDefault="0065140B" w:rsidP="002E1C7E">
      <w:pPr>
        <w:jc w:val="right"/>
        <w:rPr>
          <w:rFonts w:ascii="Arial" w:hAnsi="Arial" w:cs="Arial"/>
          <w:sz w:val="20"/>
          <w:szCs w:val="20"/>
        </w:rPr>
      </w:pPr>
      <w:r w:rsidRPr="0065140B">
        <w:rPr>
          <w:rFonts w:ascii="Arial" w:hAnsi="Arial" w:cs="Arial"/>
          <w:sz w:val="20"/>
          <w:szCs w:val="20"/>
        </w:rPr>
        <w:t xml:space="preserve"> услуг среди СО НКО</w:t>
      </w:r>
      <w:r w:rsidR="002E1C7E" w:rsidRPr="0033783B">
        <w:rPr>
          <w:rFonts w:ascii="Arial" w:hAnsi="Arial" w:cs="Arial"/>
          <w:sz w:val="20"/>
          <w:szCs w:val="20"/>
        </w:rPr>
        <w:t>»</w:t>
      </w:r>
    </w:p>
    <w:p w:rsidR="002E1C7E" w:rsidRPr="00543ADA" w:rsidRDefault="002E1C7E" w:rsidP="002E1C7E">
      <w:pPr>
        <w:jc w:val="center"/>
        <w:rPr>
          <w:rFonts w:ascii="Arial" w:hAnsi="Arial" w:cs="Arial"/>
        </w:rPr>
      </w:pPr>
      <w:r w:rsidRPr="00543ADA">
        <w:rPr>
          <w:rFonts w:ascii="Arial" w:hAnsi="Arial" w:cs="Arial"/>
        </w:rPr>
        <w:t>Перечень показателей результативности</w:t>
      </w:r>
    </w:p>
    <w:p w:rsidR="002E1C7E" w:rsidRPr="00543ADA" w:rsidRDefault="002E1C7E" w:rsidP="002E1C7E">
      <w:pPr>
        <w:autoSpaceDE w:val="0"/>
        <w:autoSpaceDN w:val="0"/>
        <w:adjustRightInd w:val="0"/>
        <w:ind w:firstLine="540"/>
        <w:jc w:val="center"/>
        <w:rPr>
          <w:rFonts w:ascii="Arial" w:hAnsi="Arial" w:cs="Arial"/>
        </w:rPr>
      </w:pPr>
    </w:p>
    <w:tbl>
      <w:tblPr>
        <w:tblW w:w="14743" w:type="dxa"/>
        <w:tblInd w:w="-72" w:type="dxa"/>
        <w:tblLayout w:type="fixed"/>
        <w:tblCellMar>
          <w:left w:w="70" w:type="dxa"/>
          <w:right w:w="70" w:type="dxa"/>
        </w:tblCellMar>
        <w:tblLook w:val="0000" w:firstRow="0" w:lastRow="0" w:firstColumn="0" w:lastColumn="0" w:noHBand="0" w:noVBand="0"/>
      </w:tblPr>
      <w:tblGrid>
        <w:gridCol w:w="464"/>
        <w:gridCol w:w="3056"/>
        <w:gridCol w:w="1397"/>
        <w:gridCol w:w="1979"/>
        <w:gridCol w:w="1893"/>
        <w:gridCol w:w="1843"/>
        <w:gridCol w:w="2126"/>
        <w:gridCol w:w="1985"/>
      </w:tblGrid>
      <w:tr w:rsidR="002E1C7E" w:rsidRPr="00543ADA" w:rsidTr="002E1C7E">
        <w:trPr>
          <w:cantSplit/>
          <w:trHeight w:val="555"/>
        </w:trPr>
        <w:tc>
          <w:tcPr>
            <w:tcW w:w="464"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 xml:space="preserve">№  </w:t>
            </w:r>
            <w:r w:rsidRPr="005C4B23">
              <w:rPr>
                <w:rFonts w:ascii="Arial" w:hAnsi="Arial" w:cs="Arial"/>
                <w:sz w:val="20"/>
                <w:szCs w:val="20"/>
              </w:rPr>
              <w:br/>
              <w:t>п/п</w:t>
            </w:r>
          </w:p>
        </w:tc>
        <w:tc>
          <w:tcPr>
            <w:tcW w:w="3056"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Цель, показатели результативности</w:t>
            </w:r>
          </w:p>
        </w:tc>
        <w:tc>
          <w:tcPr>
            <w:tcW w:w="1397"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Единица</w:t>
            </w:r>
            <w:r w:rsidRPr="005C4B23">
              <w:rPr>
                <w:rFonts w:ascii="Arial" w:hAnsi="Arial" w:cs="Arial"/>
                <w:sz w:val="20"/>
                <w:szCs w:val="20"/>
              </w:rPr>
              <w:br/>
              <w:t>измерения</w:t>
            </w:r>
          </w:p>
        </w:tc>
        <w:tc>
          <w:tcPr>
            <w:tcW w:w="1979"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 xml:space="preserve">Источник </w:t>
            </w:r>
            <w:r w:rsidRPr="005C4B23">
              <w:rPr>
                <w:rFonts w:ascii="Arial" w:hAnsi="Arial" w:cs="Arial"/>
                <w:sz w:val="20"/>
                <w:szCs w:val="20"/>
              </w:rPr>
              <w:br/>
              <w:t>информации</w:t>
            </w:r>
          </w:p>
        </w:tc>
        <w:tc>
          <w:tcPr>
            <w:tcW w:w="1893" w:type="dxa"/>
            <w:vMerge w:val="restart"/>
            <w:tcBorders>
              <w:top w:val="single" w:sz="4" w:space="0" w:color="auto"/>
              <w:left w:val="single" w:sz="4"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p>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Текущий финансовый год 2019</w:t>
            </w:r>
          </w:p>
        </w:tc>
        <w:tc>
          <w:tcPr>
            <w:tcW w:w="1843"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p>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Очередной финансовый год</w:t>
            </w:r>
          </w:p>
        </w:tc>
        <w:tc>
          <w:tcPr>
            <w:tcW w:w="2126" w:type="dxa"/>
            <w:vMerge w:val="restart"/>
            <w:tcBorders>
              <w:top w:val="single" w:sz="4" w:space="0" w:color="auto"/>
              <w:left w:val="single" w:sz="6" w:space="0" w:color="auto"/>
              <w:right w:val="single" w:sz="6" w:space="0" w:color="auto"/>
            </w:tcBorders>
            <w:vAlign w:val="center"/>
          </w:tcPr>
          <w:p w:rsidR="002E1C7E" w:rsidRPr="005C4B23" w:rsidRDefault="002E1C7E" w:rsidP="002E1C7E">
            <w:pPr>
              <w:pStyle w:val="ac"/>
              <w:jc w:val="center"/>
              <w:rPr>
                <w:rFonts w:ascii="Arial" w:hAnsi="Arial" w:cs="Arial"/>
                <w:sz w:val="20"/>
                <w:szCs w:val="20"/>
              </w:rPr>
            </w:pPr>
          </w:p>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Первый год планового периода</w:t>
            </w:r>
          </w:p>
        </w:tc>
        <w:tc>
          <w:tcPr>
            <w:tcW w:w="1985" w:type="dxa"/>
            <w:vMerge w:val="restart"/>
            <w:tcBorders>
              <w:top w:val="single" w:sz="4" w:space="0" w:color="auto"/>
              <w:left w:val="single" w:sz="6" w:space="0" w:color="auto"/>
              <w:right w:val="single" w:sz="4" w:space="0" w:color="auto"/>
            </w:tcBorders>
            <w:vAlign w:val="center"/>
          </w:tcPr>
          <w:p w:rsidR="002E1C7E" w:rsidRPr="005C4B23" w:rsidRDefault="002E1C7E" w:rsidP="002E1C7E">
            <w:pPr>
              <w:pStyle w:val="ac"/>
              <w:jc w:val="center"/>
              <w:rPr>
                <w:rFonts w:ascii="Arial" w:hAnsi="Arial" w:cs="Arial"/>
                <w:sz w:val="20"/>
                <w:szCs w:val="20"/>
              </w:rPr>
            </w:pPr>
          </w:p>
          <w:p w:rsidR="002E1C7E" w:rsidRPr="005C4B23" w:rsidRDefault="002E1C7E" w:rsidP="002E1C7E">
            <w:pPr>
              <w:pStyle w:val="ac"/>
              <w:jc w:val="center"/>
              <w:rPr>
                <w:rFonts w:ascii="Arial" w:hAnsi="Arial" w:cs="Arial"/>
                <w:sz w:val="20"/>
                <w:szCs w:val="20"/>
              </w:rPr>
            </w:pPr>
            <w:r w:rsidRPr="005C4B23">
              <w:rPr>
                <w:rFonts w:ascii="Arial" w:hAnsi="Arial" w:cs="Arial"/>
                <w:sz w:val="20"/>
                <w:szCs w:val="20"/>
              </w:rPr>
              <w:t>Второй год планового периода</w:t>
            </w:r>
          </w:p>
        </w:tc>
      </w:tr>
      <w:tr w:rsidR="002E1C7E" w:rsidRPr="00543ADA" w:rsidTr="002E1C7E">
        <w:trPr>
          <w:cantSplit/>
          <w:trHeight w:val="900"/>
        </w:trPr>
        <w:tc>
          <w:tcPr>
            <w:tcW w:w="464" w:type="dxa"/>
            <w:vMerge/>
            <w:tcBorders>
              <w:left w:val="single" w:sz="6" w:space="0" w:color="auto"/>
              <w:right w:val="single" w:sz="6" w:space="0" w:color="auto"/>
            </w:tcBorders>
            <w:vAlign w:val="center"/>
          </w:tcPr>
          <w:p w:rsidR="002E1C7E" w:rsidRPr="005C4B23" w:rsidRDefault="002E1C7E" w:rsidP="002E1C7E">
            <w:pPr>
              <w:autoSpaceDE w:val="0"/>
              <w:autoSpaceDN w:val="0"/>
              <w:adjustRightInd w:val="0"/>
              <w:ind w:firstLine="720"/>
              <w:jc w:val="center"/>
              <w:rPr>
                <w:rFonts w:ascii="Arial" w:hAnsi="Arial" w:cs="Arial"/>
                <w:sz w:val="20"/>
                <w:szCs w:val="20"/>
              </w:rPr>
            </w:pPr>
          </w:p>
        </w:tc>
        <w:tc>
          <w:tcPr>
            <w:tcW w:w="3056" w:type="dxa"/>
            <w:vMerge/>
            <w:tcBorders>
              <w:left w:val="single" w:sz="6" w:space="0" w:color="auto"/>
              <w:right w:val="single" w:sz="6" w:space="0" w:color="auto"/>
            </w:tcBorders>
            <w:vAlign w:val="center"/>
          </w:tcPr>
          <w:p w:rsidR="002E1C7E" w:rsidRPr="005C4B23" w:rsidRDefault="002E1C7E" w:rsidP="002E1C7E">
            <w:pPr>
              <w:autoSpaceDE w:val="0"/>
              <w:autoSpaceDN w:val="0"/>
              <w:adjustRightInd w:val="0"/>
              <w:ind w:firstLine="72"/>
              <w:jc w:val="center"/>
              <w:rPr>
                <w:rFonts w:ascii="Arial" w:hAnsi="Arial" w:cs="Arial"/>
                <w:sz w:val="20"/>
                <w:szCs w:val="20"/>
              </w:rPr>
            </w:pPr>
          </w:p>
        </w:tc>
        <w:tc>
          <w:tcPr>
            <w:tcW w:w="1397" w:type="dxa"/>
            <w:vMerge/>
            <w:tcBorders>
              <w:left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979" w:type="dxa"/>
            <w:vMerge/>
            <w:tcBorders>
              <w:left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893" w:type="dxa"/>
            <w:vMerge/>
            <w:tcBorders>
              <w:top w:val="single" w:sz="6" w:space="0" w:color="auto"/>
              <w:left w:val="single" w:sz="4"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843" w:type="dxa"/>
            <w:vMerge/>
            <w:tcBorders>
              <w:top w:val="single" w:sz="6" w:space="0" w:color="auto"/>
              <w:left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2126" w:type="dxa"/>
            <w:vMerge/>
            <w:tcBorders>
              <w:top w:val="single" w:sz="6" w:space="0" w:color="auto"/>
              <w:left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985" w:type="dxa"/>
            <w:vMerge/>
            <w:tcBorders>
              <w:top w:val="single" w:sz="6" w:space="0" w:color="auto"/>
              <w:left w:val="single" w:sz="6" w:space="0" w:color="auto"/>
              <w:right w:val="single" w:sz="4"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r>
      <w:tr w:rsidR="002E1C7E" w:rsidRPr="00543ADA" w:rsidTr="002E1C7E">
        <w:trPr>
          <w:cantSplit/>
          <w:trHeight w:val="230"/>
        </w:trPr>
        <w:tc>
          <w:tcPr>
            <w:tcW w:w="464"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ind w:firstLine="720"/>
              <w:jc w:val="center"/>
              <w:rPr>
                <w:rFonts w:ascii="Arial" w:hAnsi="Arial" w:cs="Arial"/>
                <w:sz w:val="20"/>
                <w:szCs w:val="20"/>
              </w:rPr>
            </w:pPr>
          </w:p>
        </w:tc>
        <w:tc>
          <w:tcPr>
            <w:tcW w:w="3056"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ind w:firstLine="720"/>
              <w:jc w:val="center"/>
              <w:rPr>
                <w:rFonts w:ascii="Arial" w:hAnsi="Arial" w:cs="Arial"/>
                <w:sz w:val="20"/>
                <w:szCs w:val="20"/>
              </w:rPr>
            </w:pPr>
          </w:p>
        </w:tc>
        <w:tc>
          <w:tcPr>
            <w:tcW w:w="1397"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979"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893" w:type="dxa"/>
            <w:vMerge/>
            <w:tcBorders>
              <w:left w:val="single" w:sz="4"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843"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2126" w:type="dxa"/>
            <w:vMerge/>
            <w:tcBorders>
              <w:left w:val="single" w:sz="6" w:space="0" w:color="auto"/>
              <w:bottom w:val="single" w:sz="6" w:space="0" w:color="auto"/>
              <w:right w:val="single" w:sz="6"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c>
          <w:tcPr>
            <w:tcW w:w="1985" w:type="dxa"/>
            <w:vMerge/>
            <w:tcBorders>
              <w:left w:val="single" w:sz="6" w:space="0" w:color="auto"/>
              <w:bottom w:val="single" w:sz="6" w:space="0" w:color="auto"/>
              <w:right w:val="single" w:sz="4" w:space="0" w:color="auto"/>
            </w:tcBorders>
            <w:vAlign w:val="center"/>
          </w:tcPr>
          <w:p w:rsidR="002E1C7E" w:rsidRPr="005C4B23" w:rsidRDefault="002E1C7E" w:rsidP="002E1C7E">
            <w:pPr>
              <w:autoSpaceDE w:val="0"/>
              <w:autoSpaceDN w:val="0"/>
              <w:adjustRightInd w:val="0"/>
              <w:rPr>
                <w:rFonts w:ascii="Arial" w:hAnsi="Arial" w:cs="Arial"/>
                <w:sz w:val="20"/>
                <w:szCs w:val="20"/>
              </w:rPr>
            </w:pPr>
          </w:p>
        </w:tc>
      </w:tr>
      <w:tr w:rsidR="002E1C7E" w:rsidRPr="00215591" w:rsidTr="002E1C7E">
        <w:trPr>
          <w:cantSplit/>
          <w:trHeight w:val="20"/>
        </w:trPr>
        <w:tc>
          <w:tcPr>
            <w:tcW w:w="464" w:type="dxa"/>
            <w:tcBorders>
              <w:top w:val="single" w:sz="6" w:space="0" w:color="auto"/>
              <w:left w:val="single" w:sz="6" w:space="0" w:color="auto"/>
              <w:bottom w:val="single" w:sz="4" w:space="0" w:color="auto"/>
              <w:right w:val="single" w:sz="6" w:space="0" w:color="auto"/>
            </w:tcBorders>
            <w:textDirection w:val="btLr"/>
            <w:vAlign w:val="center"/>
          </w:tcPr>
          <w:p w:rsidR="002E1C7E" w:rsidRPr="005C4B23" w:rsidRDefault="002E1C7E" w:rsidP="002E1C7E">
            <w:pPr>
              <w:autoSpaceDE w:val="0"/>
              <w:autoSpaceDN w:val="0"/>
              <w:adjustRightInd w:val="0"/>
              <w:ind w:left="720" w:right="113"/>
              <w:rPr>
                <w:rFonts w:ascii="Arial" w:hAnsi="Arial" w:cs="Arial"/>
                <w:b/>
                <w:sz w:val="20"/>
                <w:szCs w:val="20"/>
              </w:rPr>
            </w:pPr>
          </w:p>
        </w:tc>
        <w:tc>
          <w:tcPr>
            <w:tcW w:w="14279" w:type="dxa"/>
            <w:gridSpan w:val="7"/>
            <w:tcBorders>
              <w:top w:val="single" w:sz="6" w:space="0" w:color="auto"/>
              <w:left w:val="single" w:sz="6" w:space="0" w:color="auto"/>
              <w:bottom w:val="single" w:sz="4" w:space="0" w:color="auto"/>
              <w:right w:val="single" w:sz="4" w:space="0" w:color="auto"/>
            </w:tcBorders>
          </w:tcPr>
          <w:p w:rsidR="002E1C7E" w:rsidRPr="005C4B23" w:rsidRDefault="002E1C7E" w:rsidP="002E1C7E">
            <w:pPr>
              <w:widowControl w:val="0"/>
              <w:autoSpaceDE w:val="0"/>
              <w:autoSpaceDN w:val="0"/>
              <w:adjustRightInd w:val="0"/>
              <w:jc w:val="center"/>
              <w:rPr>
                <w:rFonts w:ascii="Arial" w:hAnsi="Arial" w:cs="Arial"/>
                <w:sz w:val="20"/>
                <w:szCs w:val="20"/>
              </w:rPr>
            </w:pPr>
            <w:r w:rsidRPr="005C4B23">
              <w:rPr>
                <w:rFonts w:ascii="Arial" w:hAnsi="Arial" w:cs="Arial"/>
                <w:sz w:val="20"/>
                <w:szCs w:val="20"/>
              </w:rPr>
              <w:t>Отдельное мероприятие - «</w:t>
            </w:r>
            <w:r w:rsidR="0065140B" w:rsidRPr="005C4B23">
              <w:rPr>
                <w:rFonts w:ascii="Arial" w:hAnsi="Arial" w:cs="Arial"/>
                <w:sz w:val="20"/>
                <w:szCs w:val="20"/>
              </w:rPr>
              <w:t>Конкурс на выполнение муниципальных услуг среди СО НКО</w:t>
            </w:r>
            <w:r w:rsidRPr="005C4B23">
              <w:rPr>
                <w:rFonts w:ascii="Arial" w:hAnsi="Arial" w:cs="Arial"/>
                <w:sz w:val="20"/>
                <w:szCs w:val="20"/>
              </w:rPr>
              <w:t xml:space="preserve">» </w:t>
            </w:r>
          </w:p>
        </w:tc>
      </w:tr>
      <w:tr w:rsidR="005C4B23" w:rsidRPr="00AE5777" w:rsidTr="002E1C7E">
        <w:trPr>
          <w:cantSplit/>
          <w:trHeight w:val="360"/>
        </w:trPr>
        <w:tc>
          <w:tcPr>
            <w:tcW w:w="464" w:type="dxa"/>
            <w:tcBorders>
              <w:top w:val="single" w:sz="4" w:space="0" w:color="auto"/>
              <w:left w:val="single" w:sz="6"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4279" w:type="dxa"/>
            <w:gridSpan w:val="7"/>
            <w:tcBorders>
              <w:right w:val="single" w:sz="4" w:space="0" w:color="auto"/>
            </w:tcBorders>
          </w:tcPr>
          <w:p w:rsidR="005C4B23" w:rsidRPr="005C4B23" w:rsidRDefault="005C4B23" w:rsidP="005857C2">
            <w:pPr>
              <w:pStyle w:val="ac"/>
              <w:jc w:val="both"/>
              <w:rPr>
                <w:rFonts w:ascii="Arial" w:hAnsi="Arial" w:cs="Arial"/>
                <w:sz w:val="20"/>
                <w:szCs w:val="20"/>
              </w:rPr>
            </w:pPr>
            <w:r w:rsidRPr="005C4B23">
              <w:rPr>
                <w:rFonts w:ascii="Arial" w:hAnsi="Arial" w:cs="Arial"/>
                <w:sz w:val="20"/>
                <w:szCs w:val="20"/>
              </w:rPr>
              <w:t>Цель - развитие взаимодействия социально ориентированных некоммерческих организаций, исполнительной власти, бизнеса, призванных содействовать реализации программ развития территорий.</w:t>
            </w:r>
          </w:p>
        </w:tc>
      </w:tr>
      <w:tr w:rsidR="005C4B23" w:rsidRPr="00215591" w:rsidTr="005C4B23">
        <w:trPr>
          <w:cantSplit/>
          <w:trHeight w:val="337"/>
        </w:trPr>
        <w:tc>
          <w:tcPr>
            <w:tcW w:w="464" w:type="dxa"/>
            <w:vMerge w:val="restart"/>
            <w:tcBorders>
              <w:top w:val="single" w:sz="4" w:space="0" w:color="auto"/>
              <w:left w:val="single" w:sz="6" w:space="0" w:color="auto"/>
              <w:right w:val="single" w:sz="6" w:space="0" w:color="auto"/>
            </w:tcBorders>
            <w:vAlign w:val="center"/>
          </w:tcPr>
          <w:p w:rsidR="005C4B23" w:rsidRPr="005C4B23" w:rsidRDefault="005C4B23" w:rsidP="002E1C7E">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bottom w:val="single" w:sz="4" w:space="0" w:color="auto"/>
              <w:right w:val="single" w:sz="6" w:space="0" w:color="auto"/>
            </w:tcBorders>
          </w:tcPr>
          <w:p w:rsidR="005C4B23" w:rsidRPr="005C4B23" w:rsidRDefault="005C4B23" w:rsidP="002E1C7E">
            <w:pPr>
              <w:autoSpaceDE w:val="0"/>
              <w:autoSpaceDN w:val="0"/>
              <w:adjustRightInd w:val="0"/>
              <w:rPr>
                <w:rFonts w:ascii="Arial" w:hAnsi="Arial" w:cs="Arial"/>
                <w:sz w:val="20"/>
                <w:szCs w:val="20"/>
              </w:rPr>
            </w:pPr>
            <w:r w:rsidRPr="005C4B23">
              <w:rPr>
                <w:rFonts w:ascii="Arial" w:hAnsi="Arial" w:cs="Arial"/>
                <w:sz w:val="20"/>
                <w:szCs w:val="20"/>
              </w:rPr>
              <w:t>Показатели результативности:</w:t>
            </w:r>
          </w:p>
        </w:tc>
        <w:tc>
          <w:tcPr>
            <w:tcW w:w="1397"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r>
      <w:tr w:rsidR="005C4B23" w:rsidRPr="00215591" w:rsidTr="005857C2">
        <w:trPr>
          <w:cantSplit/>
          <w:trHeight w:val="1927"/>
        </w:trPr>
        <w:tc>
          <w:tcPr>
            <w:tcW w:w="464" w:type="dxa"/>
            <w:vMerge/>
            <w:tcBorders>
              <w:top w:val="single" w:sz="4" w:space="0" w:color="auto"/>
              <w:left w:val="single" w:sz="6" w:space="0" w:color="auto"/>
              <w:right w:val="single" w:sz="6" w:space="0" w:color="auto"/>
            </w:tcBorders>
            <w:vAlign w:val="center"/>
          </w:tcPr>
          <w:p w:rsidR="005C4B23" w:rsidRPr="005C4B23" w:rsidRDefault="005C4B23" w:rsidP="002E1C7E">
            <w:pPr>
              <w:autoSpaceDE w:val="0"/>
              <w:autoSpaceDN w:val="0"/>
              <w:adjustRightInd w:val="0"/>
              <w:ind w:left="720" w:right="113"/>
              <w:rPr>
                <w:rFonts w:ascii="Arial" w:hAnsi="Arial" w:cs="Arial"/>
                <w:sz w:val="20"/>
                <w:szCs w:val="20"/>
              </w:rPr>
            </w:pPr>
          </w:p>
        </w:tc>
        <w:tc>
          <w:tcPr>
            <w:tcW w:w="3056" w:type="dxa"/>
            <w:tcBorders>
              <w:top w:val="single" w:sz="4" w:space="0" w:color="auto"/>
              <w:left w:val="single" w:sz="6" w:space="0" w:color="auto"/>
              <w:right w:val="single" w:sz="6" w:space="0" w:color="auto"/>
            </w:tcBorders>
          </w:tcPr>
          <w:p w:rsidR="005C4B23" w:rsidRPr="005C4B23" w:rsidRDefault="005C4B23" w:rsidP="00326F95">
            <w:pPr>
              <w:rPr>
                <w:rFonts w:ascii="Arial" w:hAnsi="Arial" w:cs="Arial"/>
                <w:sz w:val="20"/>
                <w:szCs w:val="20"/>
              </w:rPr>
            </w:pPr>
            <w:r w:rsidRPr="005C4B23">
              <w:rPr>
                <w:rFonts w:ascii="Arial" w:hAnsi="Arial" w:cs="Arial"/>
                <w:sz w:val="20"/>
                <w:szCs w:val="20"/>
              </w:rPr>
              <w:t>Проведение конкурса среди СО НКО</w:t>
            </w:r>
          </w:p>
        </w:tc>
        <w:tc>
          <w:tcPr>
            <w:tcW w:w="1397" w:type="dxa"/>
            <w:tcBorders>
              <w:top w:val="single" w:sz="4" w:space="0" w:color="auto"/>
              <w:left w:val="single" w:sz="6"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r w:rsidRPr="005C4B23">
              <w:rPr>
                <w:rFonts w:ascii="Arial" w:hAnsi="Arial" w:cs="Arial"/>
                <w:sz w:val="20"/>
                <w:szCs w:val="20"/>
              </w:rPr>
              <w:t>единиц</w:t>
            </w:r>
          </w:p>
        </w:tc>
        <w:tc>
          <w:tcPr>
            <w:tcW w:w="1979" w:type="dxa"/>
            <w:tcBorders>
              <w:top w:val="single" w:sz="4" w:space="0" w:color="auto"/>
              <w:left w:val="single" w:sz="6"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r w:rsidRPr="005C4B23">
              <w:rPr>
                <w:rFonts w:ascii="Arial" w:hAnsi="Arial" w:cs="Arial"/>
                <w:sz w:val="20"/>
                <w:szCs w:val="20"/>
              </w:rPr>
              <w:t>Отчеты  муниципального</w:t>
            </w:r>
          </w:p>
          <w:p w:rsidR="005C4B23" w:rsidRPr="005C4B23" w:rsidRDefault="005C4B23" w:rsidP="002E1C7E">
            <w:pPr>
              <w:autoSpaceDE w:val="0"/>
              <w:autoSpaceDN w:val="0"/>
              <w:adjustRightInd w:val="0"/>
              <w:jc w:val="center"/>
              <w:rPr>
                <w:rFonts w:ascii="Arial" w:hAnsi="Arial" w:cs="Arial"/>
                <w:sz w:val="20"/>
                <w:szCs w:val="20"/>
              </w:rPr>
            </w:pPr>
            <w:r w:rsidRPr="005C4B23">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right w:val="single" w:sz="6" w:space="0" w:color="auto"/>
            </w:tcBorders>
            <w:vAlign w:val="center"/>
          </w:tcPr>
          <w:p w:rsidR="005C4B23" w:rsidRPr="005C4B23" w:rsidRDefault="005C4B23" w:rsidP="005857C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843" w:type="dxa"/>
            <w:tcBorders>
              <w:top w:val="single" w:sz="4" w:space="0" w:color="auto"/>
              <w:left w:val="single" w:sz="6" w:space="0" w:color="auto"/>
              <w:right w:val="single" w:sz="6" w:space="0" w:color="auto"/>
            </w:tcBorders>
            <w:vAlign w:val="center"/>
          </w:tcPr>
          <w:p w:rsidR="005C4B23" w:rsidRPr="005C4B23" w:rsidRDefault="005C4B23" w:rsidP="005857C2">
            <w:pPr>
              <w:jc w:val="center"/>
              <w:rPr>
                <w:rFonts w:ascii="Arial" w:hAnsi="Arial" w:cs="Arial"/>
                <w:sz w:val="20"/>
                <w:szCs w:val="20"/>
              </w:rPr>
            </w:pPr>
            <w:r w:rsidRPr="005C4B23">
              <w:rPr>
                <w:rFonts w:ascii="Arial" w:hAnsi="Arial" w:cs="Arial"/>
                <w:sz w:val="20"/>
                <w:szCs w:val="20"/>
              </w:rPr>
              <w:t>1</w:t>
            </w:r>
          </w:p>
        </w:tc>
        <w:tc>
          <w:tcPr>
            <w:tcW w:w="2126" w:type="dxa"/>
            <w:tcBorders>
              <w:top w:val="single" w:sz="4" w:space="0" w:color="auto"/>
              <w:left w:val="single" w:sz="6" w:space="0" w:color="auto"/>
              <w:right w:val="single" w:sz="4" w:space="0" w:color="auto"/>
            </w:tcBorders>
            <w:vAlign w:val="center"/>
          </w:tcPr>
          <w:p w:rsidR="005C4B23" w:rsidRPr="005C4B23" w:rsidRDefault="005C4B23" w:rsidP="005857C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c>
          <w:tcPr>
            <w:tcW w:w="1985" w:type="dxa"/>
            <w:tcBorders>
              <w:top w:val="single" w:sz="4" w:space="0" w:color="auto"/>
              <w:left w:val="single" w:sz="4" w:space="0" w:color="auto"/>
              <w:right w:val="single" w:sz="4" w:space="0" w:color="auto"/>
            </w:tcBorders>
            <w:vAlign w:val="center"/>
          </w:tcPr>
          <w:p w:rsidR="005C4B23" w:rsidRPr="005C4B23" w:rsidRDefault="005C4B23" w:rsidP="005857C2">
            <w:pPr>
              <w:widowControl w:val="0"/>
              <w:autoSpaceDE w:val="0"/>
              <w:autoSpaceDN w:val="0"/>
              <w:adjustRightInd w:val="0"/>
              <w:jc w:val="center"/>
              <w:rPr>
                <w:rFonts w:ascii="Arial" w:hAnsi="Arial" w:cs="Arial"/>
                <w:sz w:val="20"/>
                <w:szCs w:val="20"/>
              </w:rPr>
            </w:pPr>
            <w:r w:rsidRPr="005C4B23">
              <w:rPr>
                <w:rFonts w:ascii="Arial" w:hAnsi="Arial" w:cs="Arial"/>
                <w:sz w:val="20"/>
                <w:szCs w:val="20"/>
              </w:rPr>
              <w:t>1</w:t>
            </w:r>
          </w:p>
        </w:tc>
      </w:tr>
      <w:tr w:rsidR="005C4B23" w:rsidRPr="00215591" w:rsidTr="005C4B23">
        <w:trPr>
          <w:cantSplit/>
          <w:trHeight w:val="360"/>
        </w:trPr>
        <w:tc>
          <w:tcPr>
            <w:tcW w:w="464" w:type="dxa"/>
            <w:vMerge/>
            <w:tcBorders>
              <w:left w:val="single" w:sz="6" w:space="0" w:color="auto"/>
              <w:right w:val="single" w:sz="6" w:space="0" w:color="auto"/>
            </w:tcBorders>
            <w:vAlign w:val="center"/>
          </w:tcPr>
          <w:p w:rsidR="005C4B23" w:rsidRPr="005C4B23" w:rsidRDefault="005C4B23"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6" w:space="0" w:color="auto"/>
              <w:right w:val="single" w:sz="6" w:space="0" w:color="auto"/>
            </w:tcBorders>
          </w:tcPr>
          <w:p w:rsidR="005C4B23" w:rsidRPr="005C4B23" w:rsidRDefault="005C4B23" w:rsidP="002E1C7E">
            <w:pPr>
              <w:autoSpaceDE w:val="0"/>
              <w:autoSpaceDN w:val="0"/>
              <w:adjustRightInd w:val="0"/>
              <w:rPr>
                <w:rFonts w:ascii="Arial" w:hAnsi="Arial" w:cs="Arial"/>
                <w:sz w:val="20"/>
                <w:szCs w:val="20"/>
              </w:rPr>
            </w:pPr>
            <w:r w:rsidRPr="005C4B23">
              <w:rPr>
                <w:rFonts w:ascii="Arial" w:hAnsi="Arial" w:cs="Arial"/>
                <w:sz w:val="20"/>
                <w:szCs w:val="20"/>
              </w:rPr>
              <w:t>Показатель (индикатор):</w:t>
            </w:r>
          </w:p>
        </w:tc>
        <w:tc>
          <w:tcPr>
            <w:tcW w:w="1397"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p>
        </w:tc>
        <w:tc>
          <w:tcPr>
            <w:tcW w:w="1979"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jc w:val="center"/>
              <w:rPr>
                <w:rFonts w:ascii="Arial" w:hAnsi="Arial" w:cs="Arial"/>
                <w:sz w:val="20"/>
                <w:szCs w:val="20"/>
              </w:rPr>
            </w:pPr>
          </w:p>
        </w:tc>
        <w:tc>
          <w:tcPr>
            <w:tcW w:w="1893" w:type="dxa"/>
            <w:tcBorders>
              <w:top w:val="single" w:sz="4" w:space="0" w:color="auto"/>
              <w:left w:val="single" w:sz="4" w:space="0" w:color="auto"/>
              <w:bottom w:val="single" w:sz="4" w:space="0" w:color="auto"/>
              <w:right w:val="single" w:sz="6"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843" w:type="dxa"/>
            <w:tcBorders>
              <w:top w:val="single" w:sz="4" w:space="0" w:color="auto"/>
              <w:left w:val="single" w:sz="6" w:space="0" w:color="auto"/>
              <w:bottom w:val="single" w:sz="4" w:space="0" w:color="auto"/>
              <w:right w:val="single" w:sz="6" w:space="0" w:color="auto"/>
            </w:tcBorders>
            <w:vAlign w:val="center"/>
          </w:tcPr>
          <w:p w:rsidR="005C4B23" w:rsidRPr="005C4B23" w:rsidRDefault="005C4B23" w:rsidP="002E1C7E">
            <w:pPr>
              <w:jc w:val="center"/>
              <w:rPr>
                <w:rFonts w:ascii="Arial" w:hAnsi="Arial" w:cs="Arial"/>
                <w:sz w:val="20"/>
                <w:szCs w:val="20"/>
              </w:rPr>
            </w:pPr>
          </w:p>
        </w:tc>
        <w:tc>
          <w:tcPr>
            <w:tcW w:w="2126" w:type="dxa"/>
            <w:tcBorders>
              <w:top w:val="single" w:sz="4" w:space="0" w:color="auto"/>
              <w:left w:val="single" w:sz="6"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5C4B23" w:rsidRPr="005C4B23" w:rsidRDefault="005C4B23" w:rsidP="002E1C7E">
            <w:pPr>
              <w:widowControl w:val="0"/>
              <w:autoSpaceDE w:val="0"/>
              <w:autoSpaceDN w:val="0"/>
              <w:adjustRightInd w:val="0"/>
              <w:jc w:val="center"/>
              <w:rPr>
                <w:rFonts w:ascii="Arial" w:hAnsi="Arial" w:cs="Arial"/>
                <w:sz w:val="20"/>
                <w:szCs w:val="20"/>
              </w:rPr>
            </w:pPr>
          </w:p>
        </w:tc>
      </w:tr>
      <w:tr w:rsidR="005C4B23" w:rsidRPr="00215591" w:rsidTr="005C4B23">
        <w:trPr>
          <w:cantSplit/>
          <w:trHeight w:val="867"/>
        </w:trPr>
        <w:tc>
          <w:tcPr>
            <w:tcW w:w="464" w:type="dxa"/>
            <w:vMerge/>
            <w:tcBorders>
              <w:left w:val="single" w:sz="6" w:space="0" w:color="auto"/>
              <w:bottom w:val="single" w:sz="4" w:space="0" w:color="auto"/>
              <w:right w:val="single" w:sz="6" w:space="0" w:color="auto"/>
            </w:tcBorders>
            <w:vAlign w:val="center"/>
          </w:tcPr>
          <w:p w:rsidR="005C4B23" w:rsidRPr="005C4B23" w:rsidRDefault="005C4B23" w:rsidP="002E1C7E">
            <w:pPr>
              <w:autoSpaceDE w:val="0"/>
              <w:autoSpaceDN w:val="0"/>
              <w:adjustRightInd w:val="0"/>
              <w:ind w:left="720"/>
              <w:rPr>
                <w:rFonts w:ascii="Arial" w:hAnsi="Arial" w:cs="Arial"/>
                <w:sz w:val="20"/>
                <w:szCs w:val="20"/>
              </w:rPr>
            </w:pPr>
          </w:p>
        </w:tc>
        <w:tc>
          <w:tcPr>
            <w:tcW w:w="3056" w:type="dxa"/>
            <w:tcBorders>
              <w:top w:val="single" w:sz="6" w:space="0" w:color="auto"/>
              <w:left w:val="single" w:sz="6" w:space="0" w:color="auto"/>
              <w:bottom w:val="single" w:sz="4" w:space="0" w:color="auto"/>
              <w:right w:val="single" w:sz="6" w:space="0" w:color="auto"/>
            </w:tcBorders>
          </w:tcPr>
          <w:p w:rsidR="005C4B23" w:rsidRPr="005C4B23" w:rsidRDefault="005C4B23" w:rsidP="0065140B">
            <w:pPr>
              <w:rPr>
                <w:rFonts w:ascii="Arial" w:hAnsi="Arial" w:cs="Arial"/>
                <w:sz w:val="20"/>
                <w:szCs w:val="20"/>
              </w:rPr>
            </w:pPr>
            <w:r w:rsidRPr="005C4B23">
              <w:rPr>
                <w:rFonts w:ascii="Arial" w:hAnsi="Arial" w:cs="Arial"/>
                <w:sz w:val="20"/>
                <w:szCs w:val="20"/>
              </w:rPr>
              <w:t>Количество СО НКО, получивших поддержку на выполнение муниципальных услуг</w:t>
            </w:r>
          </w:p>
        </w:tc>
        <w:tc>
          <w:tcPr>
            <w:tcW w:w="1397" w:type="dxa"/>
            <w:tcBorders>
              <w:top w:val="single" w:sz="4" w:space="0" w:color="auto"/>
              <w:left w:val="single" w:sz="6" w:space="0" w:color="auto"/>
              <w:bottom w:val="single" w:sz="6" w:space="0" w:color="auto"/>
              <w:right w:val="single" w:sz="6" w:space="0" w:color="auto"/>
            </w:tcBorders>
            <w:vAlign w:val="center"/>
          </w:tcPr>
          <w:p w:rsidR="005C4B23" w:rsidRPr="005C4B23" w:rsidRDefault="005C4B23" w:rsidP="005857C2">
            <w:pPr>
              <w:autoSpaceDE w:val="0"/>
              <w:autoSpaceDN w:val="0"/>
              <w:adjustRightInd w:val="0"/>
              <w:jc w:val="center"/>
              <w:rPr>
                <w:rFonts w:ascii="Arial" w:hAnsi="Arial" w:cs="Arial"/>
                <w:sz w:val="20"/>
                <w:szCs w:val="20"/>
              </w:rPr>
            </w:pPr>
            <w:r w:rsidRPr="005C4B23">
              <w:rPr>
                <w:rFonts w:ascii="Arial" w:hAnsi="Arial" w:cs="Arial"/>
                <w:sz w:val="20"/>
                <w:szCs w:val="20"/>
              </w:rPr>
              <w:t>единиц</w:t>
            </w:r>
          </w:p>
        </w:tc>
        <w:tc>
          <w:tcPr>
            <w:tcW w:w="1979" w:type="dxa"/>
            <w:tcBorders>
              <w:top w:val="single" w:sz="4" w:space="0" w:color="auto"/>
              <w:left w:val="single" w:sz="6" w:space="0" w:color="auto"/>
              <w:bottom w:val="single" w:sz="6" w:space="0" w:color="auto"/>
              <w:right w:val="single" w:sz="6" w:space="0" w:color="auto"/>
            </w:tcBorders>
            <w:vAlign w:val="center"/>
          </w:tcPr>
          <w:p w:rsidR="005C4B23" w:rsidRPr="005C4B23" w:rsidRDefault="005C4B23" w:rsidP="005857C2">
            <w:pPr>
              <w:autoSpaceDE w:val="0"/>
              <w:autoSpaceDN w:val="0"/>
              <w:adjustRightInd w:val="0"/>
              <w:jc w:val="center"/>
              <w:rPr>
                <w:rFonts w:ascii="Arial" w:hAnsi="Arial" w:cs="Arial"/>
                <w:sz w:val="20"/>
                <w:szCs w:val="20"/>
              </w:rPr>
            </w:pPr>
            <w:r w:rsidRPr="005C4B23">
              <w:rPr>
                <w:rFonts w:ascii="Arial" w:hAnsi="Arial" w:cs="Arial"/>
                <w:sz w:val="20"/>
                <w:szCs w:val="20"/>
              </w:rPr>
              <w:t>Отчеты  муниципального</w:t>
            </w:r>
          </w:p>
          <w:p w:rsidR="005C4B23" w:rsidRPr="005C4B23" w:rsidRDefault="005C4B23" w:rsidP="005857C2">
            <w:pPr>
              <w:autoSpaceDE w:val="0"/>
              <w:autoSpaceDN w:val="0"/>
              <w:adjustRightInd w:val="0"/>
              <w:jc w:val="center"/>
              <w:rPr>
                <w:rFonts w:ascii="Arial" w:hAnsi="Arial" w:cs="Arial"/>
                <w:sz w:val="20"/>
                <w:szCs w:val="20"/>
              </w:rPr>
            </w:pPr>
            <w:r w:rsidRPr="005C4B23">
              <w:rPr>
                <w:rFonts w:ascii="Arial" w:hAnsi="Arial" w:cs="Arial"/>
                <w:sz w:val="20"/>
                <w:szCs w:val="20"/>
              </w:rPr>
              <w:t>Ресурсного центра поддержки общественных инициатив</w:t>
            </w:r>
          </w:p>
        </w:tc>
        <w:tc>
          <w:tcPr>
            <w:tcW w:w="1893" w:type="dxa"/>
            <w:tcBorders>
              <w:top w:val="single" w:sz="4" w:space="0" w:color="auto"/>
              <w:left w:val="single" w:sz="4" w:space="0" w:color="auto"/>
              <w:bottom w:val="single" w:sz="6" w:space="0" w:color="auto"/>
              <w:right w:val="single" w:sz="6" w:space="0" w:color="auto"/>
            </w:tcBorders>
            <w:vAlign w:val="center"/>
          </w:tcPr>
          <w:p w:rsidR="005C4B23" w:rsidRPr="005C4B23"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843" w:type="dxa"/>
            <w:tcBorders>
              <w:top w:val="single" w:sz="4" w:space="0" w:color="auto"/>
              <w:left w:val="single" w:sz="6" w:space="0" w:color="auto"/>
              <w:bottom w:val="single" w:sz="6" w:space="0" w:color="auto"/>
              <w:right w:val="single" w:sz="6" w:space="0" w:color="auto"/>
            </w:tcBorders>
            <w:vAlign w:val="center"/>
          </w:tcPr>
          <w:p w:rsidR="005C4B23" w:rsidRPr="005C4B23" w:rsidRDefault="00044ADB" w:rsidP="005857C2">
            <w:pPr>
              <w:jc w:val="center"/>
              <w:rPr>
                <w:rFonts w:ascii="Arial" w:hAnsi="Arial" w:cs="Arial"/>
                <w:sz w:val="20"/>
                <w:szCs w:val="20"/>
              </w:rPr>
            </w:pPr>
            <w:r>
              <w:rPr>
                <w:rFonts w:ascii="Arial" w:hAnsi="Arial" w:cs="Arial"/>
                <w:sz w:val="20"/>
                <w:szCs w:val="20"/>
              </w:rPr>
              <w:t>2</w:t>
            </w:r>
          </w:p>
        </w:tc>
        <w:tc>
          <w:tcPr>
            <w:tcW w:w="2126" w:type="dxa"/>
            <w:tcBorders>
              <w:top w:val="single" w:sz="4" w:space="0" w:color="auto"/>
              <w:left w:val="single" w:sz="6" w:space="0" w:color="auto"/>
              <w:bottom w:val="single" w:sz="6" w:space="0" w:color="auto"/>
              <w:right w:val="single" w:sz="4" w:space="0" w:color="auto"/>
            </w:tcBorders>
            <w:vAlign w:val="center"/>
          </w:tcPr>
          <w:p w:rsidR="005C4B23" w:rsidRPr="005C4B23"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2</w:t>
            </w:r>
          </w:p>
        </w:tc>
        <w:tc>
          <w:tcPr>
            <w:tcW w:w="1985" w:type="dxa"/>
            <w:tcBorders>
              <w:top w:val="single" w:sz="4" w:space="0" w:color="auto"/>
              <w:left w:val="single" w:sz="4" w:space="0" w:color="auto"/>
              <w:bottom w:val="single" w:sz="6" w:space="0" w:color="auto"/>
              <w:right w:val="single" w:sz="4" w:space="0" w:color="auto"/>
            </w:tcBorders>
            <w:vAlign w:val="center"/>
          </w:tcPr>
          <w:p w:rsidR="005C4B23" w:rsidRPr="005C4B23" w:rsidRDefault="00044ADB" w:rsidP="005857C2">
            <w:pPr>
              <w:widowControl w:val="0"/>
              <w:autoSpaceDE w:val="0"/>
              <w:autoSpaceDN w:val="0"/>
              <w:adjustRightInd w:val="0"/>
              <w:jc w:val="center"/>
              <w:rPr>
                <w:rFonts w:ascii="Arial" w:hAnsi="Arial" w:cs="Arial"/>
                <w:sz w:val="20"/>
                <w:szCs w:val="20"/>
              </w:rPr>
            </w:pPr>
            <w:r>
              <w:rPr>
                <w:rFonts w:ascii="Arial" w:hAnsi="Arial" w:cs="Arial"/>
                <w:sz w:val="20"/>
                <w:szCs w:val="20"/>
              </w:rPr>
              <w:t>2</w:t>
            </w:r>
          </w:p>
        </w:tc>
      </w:tr>
    </w:tbl>
    <w:p w:rsidR="002E1C7E" w:rsidRDefault="002E1C7E" w:rsidP="002E1C7E">
      <w:pPr>
        <w:autoSpaceDE w:val="0"/>
        <w:autoSpaceDN w:val="0"/>
        <w:adjustRightInd w:val="0"/>
        <w:jc w:val="both"/>
        <w:outlineLvl w:val="1"/>
        <w:rPr>
          <w:rFonts w:ascii="Arial" w:hAnsi="Arial" w:cs="Arial"/>
          <w:sz w:val="22"/>
          <w:szCs w:val="22"/>
        </w:rPr>
      </w:pPr>
    </w:p>
    <w:p w:rsidR="002E1C7E" w:rsidRPr="002E1C7E" w:rsidRDefault="002E1C7E" w:rsidP="002E1C7E">
      <w:pPr>
        <w:autoSpaceDE w:val="0"/>
        <w:autoSpaceDN w:val="0"/>
        <w:adjustRightInd w:val="0"/>
        <w:jc w:val="both"/>
        <w:outlineLvl w:val="1"/>
        <w:rPr>
          <w:rFonts w:ascii="Arial" w:hAnsi="Arial" w:cs="Arial"/>
        </w:rPr>
      </w:pPr>
      <w:r w:rsidRPr="002E1C7E">
        <w:rPr>
          <w:rFonts w:ascii="Arial" w:hAnsi="Arial" w:cs="Arial"/>
        </w:rPr>
        <w:t>Начальник отдела культуры, молодежной</w:t>
      </w:r>
    </w:p>
    <w:p w:rsidR="002E1C7E" w:rsidRDefault="002E1C7E" w:rsidP="005C4B23">
      <w:pPr>
        <w:autoSpaceDE w:val="0"/>
        <w:autoSpaceDN w:val="0"/>
        <w:adjustRightInd w:val="0"/>
        <w:jc w:val="both"/>
        <w:outlineLvl w:val="1"/>
        <w:rPr>
          <w:rFonts w:ascii="Arial" w:hAnsi="Arial" w:cs="Arial"/>
          <w:sz w:val="20"/>
          <w:szCs w:val="20"/>
        </w:rPr>
      </w:pPr>
      <w:r w:rsidRPr="002E1C7E">
        <w:rPr>
          <w:rFonts w:ascii="Arial" w:hAnsi="Arial" w:cs="Arial"/>
        </w:rPr>
        <w:t>политики и туризма администрации Шушенского района</w:t>
      </w:r>
      <w:r w:rsidRPr="002E1C7E">
        <w:rPr>
          <w:rFonts w:ascii="Arial" w:hAnsi="Arial" w:cs="Arial"/>
        </w:rPr>
        <w:tab/>
        <w:t xml:space="preserve">                                                                                                  А. В. Костюченко</w:t>
      </w:r>
    </w:p>
    <w:sectPr w:rsidR="002E1C7E" w:rsidSect="00516149">
      <w:pgSz w:w="16838" w:h="11906" w:orient="landscape"/>
      <w:pgMar w:top="1079" w:right="818" w:bottom="107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F60" w:rsidRDefault="007B4F60">
      <w:r>
        <w:separator/>
      </w:r>
    </w:p>
  </w:endnote>
  <w:endnote w:type="continuationSeparator" w:id="0">
    <w:p w:rsidR="007B4F60" w:rsidRDefault="007B4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F60" w:rsidRDefault="007B4F60">
      <w:r>
        <w:separator/>
      </w:r>
    </w:p>
  </w:footnote>
  <w:footnote w:type="continuationSeparator" w:id="0">
    <w:p w:rsidR="007B4F60" w:rsidRDefault="007B4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7C2" w:rsidRDefault="005857C2" w:rsidP="00E77F9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57C2" w:rsidRDefault="005857C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512C"/>
    <w:multiLevelType w:val="hybridMultilevel"/>
    <w:tmpl w:val="CA8260BC"/>
    <w:lvl w:ilvl="0" w:tplc="25082EE8">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9E58EF"/>
    <w:multiLevelType w:val="hybridMultilevel"/>
    <w:tmpl w:val="05E8E8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006AFD"/>
    <w:multiLevelType w:val="hybridMultilevel"/>
    <w:tmpl w:val="8C4CB16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A422C37"/>
    <w:multiLevelType w:val="hybridMultilevel"/>
    <w:tmpl w:val="D0B4453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1B263D4A"/>
    <w:multiLevelType w:val="hybridMultilevel"/>
    <w:tmpl w:val="C3E836D4"/>
    <w:lvl w:ilvl="0" w:tplc="A36E609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23872EF3"/>
    <w:multiLevelType w:val="hybridMultilevel"/>
    <w:tmpl w:val="BE8A60B6"/>
    <w:lvl w:ilvl="0" w:tplc="B178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D85329"/>
    <w:multiLevelType w:val="hybridMultilevel"/>
    <w:tmpl w:val="E2E61FB4"/>
    <w:lvl w:ilvl="0" w:tplc="97F62C12">
      <w:start w:val="1"/>
      <w:numFmt w:val="decimal"/>
      <w:lvlText w:val="%1."/>
      <w:lvlJc w:val="left"/>
      <w:pPr>
        <w:ind w:left="786" w:hanging="360"/>
      </w:pPr>
      <w:rPr>
        <w:rFonts w:ascii="Arial" w:eastAsia="Times New Roman" w:hAnsi="Arial" w:cs="Arial"/>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32122081"/>
    <w:multiLevelType w:val="hybridMultilevel"/>
    <w:tmpl w:val="3D36A6CE"/>
    <w:lvl w:ilvl="0" w:tplc="04190011">
      <w:start w:val="1"/>
      <w:numFmt w:val="decimal"/>
      <w:lvlText w:val="%1)"/>
      <w:lvlJc w:val="left"/>
      <w:pPr>
        <w:ind w:left="3905" w:hanging="360"/>
      </w:pPr>
      <w:rPr>
        <w:rFonts w:cs="Times New Roman"/>
      </w:rPr>
    </w:lvl>
    <w:lvl w:ilvl="1" w:tplc="04190019" w:tentative="1">
      <w:start w:val="1"/>
      <w:numFmt w:val="lowerLetter"/>
      <w:lvlText w:val="%2."/>
      <w:lvlJc w:val="left"/>
      <w:pPr>
        <w:ind w:left="4625" w:hanging="360"/>
      </w:pPr>
      <w:rPr>
        <w:rFonts w:cs="Times New Roman"/>
      </w:rPr>
    </w:lvl>
    <w:lvl w:ilvl="2" w:tplc="0419001B" w:tentative="1">
      <w:start w:val="1"/>
      <w:numFmt w:val="lowerRoman"/>
      <w:lvlText w:val="%3."/>
      <w:lvlJc w:val="right"/>
      <w:pPr>
        <w:ind w:left="5345" w:hanging="180"/>
      </w:pPr>
      <w:rPr>
        <w:rFonts w:cs="Times New Roman"/>
      </w:rPr>
    </w:lvl>
    <w:lvl w:ilvl="3" w:tplc="0419000F" w:tentative="1">
      <w:start w:val="1"/>
      <w:numFmt w:val="decimal"/>
      <w:lvlText w:val="%4."/>
      <w:lvlJc w:val="left"/>
      <w:pPr>
        <w:ind w:left="6065" w:hanging="360"/>
      </w:pPr>
      <w:rPr>
        <w:rFonts w:cs="Times New Roman"/>
      </w:rPr>
    </w:lvl>
    <w:lvl w:ilvl="4" w:tplc="04190019" w:tentative="1">
      <w:start w:val="1"/>
      <w:numFmt w:val="lowerLetter"/>
      <w:lvlText w:val="%5."/>
      <w:lvlJc w:val="left"/>
      <w:pPr>
        <w:ind w:left="6785" w:hanging="360"/>
      </w:pPr>
      <w:rPr>
        <w:rFonts w:cs="Times New Roman"/>
      </w:rPr>
    </w:lvl>
    <w:lvl w:ilvl="5" w:tplc="0419001B" w:tentative="1">
      <w:start w:val="1"/>
      <w:numFmt w:val="lowerRoman"/>
      <w:lvlText w:val="%6."/>
      <w:lvlJc w:val="right"/>
      <w:pPr>
        <w:ind w:left="7505" w:hanging="180"/>
      </w:pPr>
      <w:rPr>
        <w:rFonts w:cs="Times New Roman"/>
      </w:rPr>
    </w:lvl>
    <w:lvl w:ilvl="6" w:tplc="0419000F" w:tentative="1">
      <w:start w:val="1"/>
      <w:numFmt w:val="decimal"/>
      <w:lvlText w:val="%7."/>
      <w:lvlJc w:val="left"/>
      <w:pPr>
        <w:ind w:left="8225" w:hanging="360"/>
      </w:pPr>
      <w:rPr>
        <w:rFonts w:cs="Times New Roman"/>
      </w:rPr>
    </w:lvl>
    <w:lvl w:ilvl="7" w:tplc="04190019" w:tentative="1">
      <w:start w:val="1"/>
      <w:numFmt w:val="lowerLetter"/>
      <w:lvlText w:val="%8."/>
      <w:lvlJc w:val="left"/>
      <w:pPr>
        <w:ind w:left="8945" w:hanging="360"/>
      </w:pPr>
      <w:rPr>
        <w:rFonts w:cs="Times New Roman"/>
      </w:rPr>
    </w:lvl>
    <w:lvl w:ilvl="8" w:tplc="0419001B" w:tentative="1">
      <w:start w:val="1"/>
      <w:numFmt w:val="lowerRoman"/>
      <w:lvlText w:val="%9."/>
      <w:lvlJc w:val="right"/>
      <w:pPr>
        <w:ind w:left="9665" w:hanging="180"/>
      </w:pPr>
      <w:rPr>
        <w:rFonts w:cs="Times New Roman"/>
      </w:rPr>
    </w:lvl>
  </w:abstractNum>
  <w:abstractNum w:abstractNumId="8" w15:restartNumberingAfterBreak="0">
    <w:nsid w:val="345C710B"/>
    <w:multiLevelType w:val="hybridMultilevel"/>
    <w:tmpl w:val="1034F2A0"/>
    <w:lvl w:ilvl="0" w:tplc="A8740BA8">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2B1368C"/>
    <w:multiLevelType w:val="multilevel"/>
    <w:tmpl w:val="9F92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1F6B5B"/>
    <w:multiLevelType w:val="hybridMultilevel"/>
    <w:tmpl w:val="A1CE00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F48060A"/>
    <w:multiLevelType w:val="hybridMultilevel"/>
    <w:tmpl w:val="CAB8A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F5A589D"/>
    <w:multiLevelType w:val="hybridMultilevel"/>
    <w:tmpl w:val="32F06D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391512"/>
    <w:multiLevelType w:val="hybridMultilevel"/>
    <w:tmpl w:val="904EA84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64031871"/>
    <w:multiLevelType w:val="hybridMultilevel"/>
    <w:tmpl w:val="32F06D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7377A32"/>
    <w:multiLevelType w:val="multilevel"/>
    <w:tmpl w:val="55F06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1726793"/>
    <w:multiLevelType w:val="hybridMultilevel"/>
    <w:tmpl w:val="CA8260BC"/>
    <w:lvl w:ilvl="0" w:tplc="25082EE8">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2"/>
  </w:num>
  <w:num w:numId="4">
    <w:abstractNumId w:val="12"/>
  </w:num>
  <w:num w:numId="5">
    <w:abstractNumId w:val="7"/>
  </w:num>
  <w:num w:numId="6">
    <w:abstractNumId w:val="3"/>
  </w:num>
  <w:num w:numId="7">
    <w:abstractNumId w:val="8"/>
  </w:num>
  <w:num w:numId="8">
    <w:abstractNumId w:val="11"/>
  </w:num>
  <w:num w:numId="9">
    <w:abstractNumId w:val="13"/>
  </w:num>
  <w:num w:numId="10">
    <w:abstractNumId w:val="14"/>
  </w:num>
  <w:num w:numId="11">
    <w:abstractNumId w:val="16"/>
  </w:num>
  <w:num w:numId="12">
    <w:abstractNumId w:val="0"/>
  </w:num>
  <w:num w:numId="13">
    <w:abstractNumId w:val="6"/>
  </w:num>
  <w:num w:numId="14">
    <w:abstractNumId w:val="4"/>
  </w:num>
  <w:num w:numId="15">
    <w:abstractNumId w:val="1"/>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F93"/>
    <w:rsid w:val="00004842"/>
    <w:rsid w:val="00004AF6"/>
    <w:rsid w:val="00012292"/>
    <w:rsid w:val="00014A62"/>
    <w:rsid w:val="000175CC"/>
    <w:rsid w:val="00022493"/>
    <w:rsid w:val="00030FD7"/>
    <w:rsid w:val="0004498A"/>
    <w:rsid w:val="00044ADB"/>
    <w:rsid w:val="00051492"/>
    <w:rsid w:val="0006171D"/>
    <w:rsid w:val="00063A0C"/>
    <w:rsid w:val="00071D4D"/>
    <w:rsid w:val="00074E2E"/>
    <w:rsid w:val="000809B8"/>
    <w:rsid w:val="0008293B"/>
    <w:rsid w:val="00093877"/>
    <w:rsid w:val="0009432F"/>
    <w:rsid w:val="000A33E2"/>
    <w:rsid w:val="000B0B63"/>
    <w:rsid w:val="000B7365"/>
    <w:rsid w:val="000C2058"/>
    <w:rsid w:val="000C257D"/>
    <w:rsid w:val="000D1EF6"/>
    <w:rsid w:val="000D7323"/>
    <w:rsid w:val="000D7EE9"/>
    <w:rsid w:val="000E553F"/>
    <w:rsid w:val="000E6915"/>
    <w:rsid w:val="000F1D4D"/>
    <w:rsid w:val="000F77D1"/>
    <w:rsid w:val="001103F8"/>
    <w:rsid w:val="001116D7"/>
    <w:rsid w:val="00113CAC"/>
    <w:rsid w:val="00123314"/>
    <w:rsid w:val="00124CCA"/>
    <w:rsid w:val="00136ADE"/>
    <w:rsid w:val="0014278C"/>
    <w:rsid w:val="00143AE3"/>
    <w:rsid w:val="0014489C"/>
    <w:rsid w:val="001517E2"/>
    <w:rsid w:val="001518D3"/>
    <w:rsid w:val="00152611"/>
    <w:rsid w:val="00153E11"/>
    <w:rsid w:val="0015499C"/>
    <w:rsid w:val="00154CBB"/>
    <w:rsid w:val="00164C63"/>
    <w:rsid w:val="001777F1"/>
    <w:rsid w:val="00181682"/>
    <w:rsid w:val="00182BC5"/>
    <w:rsid w:val="00186F7A"/>
    <w:rsid w:val="00190F8F"/>
    <w:rsid w:val="00192A2D"/>
    <w:rsid w:val="00194868"/>
    <w:rsid w:val="00196DDE"/>
    <w:rsid w:val="001A4BF8"/>
    <w:rsid w:val="001C4ED0"/>
    <w:rsid w:val="001D1F33"/>
    <w:rsid w:val="001D2E35"/>
    <w:rsid w:val="001D5577"/>
    <w:rsid w:val="001D77F5"/>
    <w:rsid w:val="001E2636"/>
    <w:rsid w:val="001F0318"/>
    <w:rsid w:val="00213111"/>
    <w:rsid w:val="00215591"/>
    <w:rsid w:val="00217D00"/>
    <w:rsid w:val="002200C6"/>
    <w:rsid w:val="00220FD7"/>
    <w:rsid w:val="002236FA"/>
    <w:rsid w:val="00242A20"/>
    <w:rsid w:val="002432ED"/>
    <w:rsid w:val="002505F2"/>
    <w:rsid w:val="0026053B"/>
    <w:rsid w:val="002637D8"/>
    <w:rsid w:val="0026595D"/>
    <w:rsid w:val="00272BDB"/>
    <w:rsid w:val="0029794B"/>
    <w:rsid w:val="002A6A08"/>
    <w:rsid w:val="002A710E"/>
    <w:rsid w:val="002E1C7E"/>
    <w:rsid w:val="002F1C14"/>
    <w:rsid w:val="00310AC5"/>
    <w:rsid w:val="00314E9A"/>
    <w:rsid w:val="00315629"/>
    <w:rsid w:val="00317AF9"/>
    <w:rsid w:val="00322A23"/>
    <w:rsid w:val="00326C06"/>
    <w:rsid w:val="00326F95"/>
    <w:rsid w:val="003300CC"/>
    <w:rsid w:val="0033783B"/>
    <w:rsid w:val="0034095C"/>
    <w:rsid w:val="00347584"/>
    <w:rsid w:val="00360069"/>
    <w:rsid w:val="00364D56"/>
    <w:rsid w:val="00364E7D"/>
    <w:rsid w:val="00365555"/>
    <w:rsid w:val="00371AD7"/>
    <w:rsid w:val="00372754"/>
    <w:rsid w:val="0037659C"/>
    <w:rsid w:val="00386FA8"/>
    <w:rsid w:val="0039543F"/>
    <w:rsid w:val="003A1819"/>
    <w:rsid w:val="003A2D7A"/>
    <w:rsid w:val="003A730E"/>
    <w:rsid w:val="003B3189"/>
    <w:rsid w:val="003B6A72"/>
    <w:rsid w:val="003B746F"/>
    <w:rsid w:val="003C0E68"/>
    <w:rsid w:val="003C38FE"/>
    <w:rsid w:val="003D0DAB"/>
    <w:rsid w:val="003D6369"/>
    <w:rsid w:val="003D79EF"/>
    <w:rsid w:val="003E042F"/>
    <w:rsid w:val="003E1BF9"/>
    <w:rsid w:val="003E433C"/>
    <w:rsid w:val="003E61B0"/>
    <w:rsid w:val="003E7320"/>
    <w:rsid w:val="003F251E"/>
    <w:rsid w:val="003F3B3F"/>
    <w:rsid w:val="00402137"/>
    <w:rsid w:val="004031BB"/>
    <w:rsid w:val="004217D4"/>
    <w:rsid w:val="00423CEC"/>
    <w:rsid w:val="00424053"/>
    <w:rsid w:val="0042782D"/>
    <w:rsid w:val="0043000C"/>
    <w:rsid w:val="004346D4"/>
    <w:rsid w:val="004359A3"/>
    <w:rsid w:val="00437399"/>
    <w:rsid w:val="004450C2"/>
    <w:rsid w:val="00451F61"/>
    <w:rsid w:val="00453567"/>
    <w:rsid w:val="0045511D"/>
    <w:rsid w:val="00455FD4"/>
    <w:rsid w:val="0046648B"/>
    <w:rsid w:val="00483122"/>
    <w:rsid w:val="004851E5"/>
    <w:rsid w:val="00491D61"/>
    <w:rsid w:val="004A61F2"/>
    <w:rsid w:val="004A73C5"/>
    <w:rsid w:val="004B5146"/>
    <w:rsid w:val="004B525E"/>
    <w:rsid w:val="004B56F2"/>
    <w:rsid w:val="004B6884"/>
    <w:rsid w:val="004B6E73"/>
    <w:rsid w:val="004C5ABF"/>
    <w:rsid w:val="004D042A"/>
    <w:rsid w:val="004D37E1"/>
    <w:rsid w:val="004E1C35"/>
    <w:rsid w:val="004E2E78"/>
    <w:rsid w:val="004E5C24"/>
    <w:rsid w:val="004E656F"/>
    <w:rsid w:val="004F2C58"/>
    <w:rsid w:val="005004E5"/>
    <w:rsid w:val="00502925"/>
    <w:rsid w:val="00502AA6"/>
    <w:rsid w:val="005052FC"/>
    <w:rsid w:val="0050572D"/>
    <w:rsid w:val="005065FB"/>
    <w:rsid w:val="00516149"/>
    <w:rsid w:val="00517849"/>
    <w:rsid w:val="005212AC"/>
    <w:rsid w:val="00527E3A"/>
    <w:rsid w:val="0054210C"/>
    <w:rsid w:val="00543ADA"/>
    <w:rsid w:val="00556C7C"/>
    <w:rsid w:val="00557F5B"/>
    <w:rsid w:val="00560ABC"/>
    <w:rsid w:val="00561E27"/>
    <w:rsid w:val="0056241F"/>
    <w:rsid w:val="00562AE1"/>
    <w:rsid w:val="0056652D"/>
    <w:rsid w:val="00570182"/>
    <w:rsid w:val="00571AB8"/>
    <w:rsid w:val="00572650"/>
    <w:rsid w:val="00576E43"/>
    <w:rsid w:val="00584DBB"/>
    <w:rsid w:val="005857C2"/>
    <w:rsid w:val="005A6AD7"/>
    <w:rsid w:val="005B2008"/>
    <w:rsid w:val="005B3485"/>
    <w:rsid w:val="005C4B23"/>
    <w:rsid w:val="005C631C"/>
    <w:rsid w:val="005E11CC"/>
    <w:rsid w:val="005E4D20"/>
    <w:rsid w:val="005E63C2"/>
    <w:rsid w:val="005E772F"/>
    <w:rsid w:val="005E7C9E"/>
    <w:rsid w:val="005F0FA7"/>
    <w:rsid w:val="005F7F8E"/>
    <w:rsid w:val="00644542"/>
    <w:rsid w:val="0065140B"/>
    <w:rsid w:val="0065272B"/>
    <w:rsid w:val="00660622"/>
    <w:rsid w:val="0066270F"/>
    <w:rsid w:val="00665872"/>
    <w:rsid w:val="00665D7E"/>
    <w:rsid w:val="0067071A"/>
    <w:rsid w:val="006865CC"/>
    <w:rsid w:val="006904F6"/>
    <w:rsid w:val="006954A2"/>
    <w:rsid w:val="006B08DE"/>
    <w:rsid w:val="006C4C05"/>
    <w:rsid w:val="006E29BE"/>
    <w:rsid w:val="006E2D68"/>
    <w:rsid w:val="006E4F45"/>
    <w:rsid w:val="006E53C9"/>
    <w:rsid w:val="006F0690"/>
    <w:rsid w:val="00716109"/>
    <w:rsid w:val="007177EB"/>
    <w:rsid w:val="00717AFD"/>
    <w:rsid w:val="00717BA1"/>
    <w:rsid w:val="007239D8"/>
    <w:rsid w:val="0073380F"/>
    <w:rsid w:val="00735F19"/>
    <w:rsid w:val="007468DA"/>
    <w:rsid w:val="00753A26"/>
    <w:rsid w:val="00774A50"/>
    <w:rsid w:val="00780041"/>
    <w:rsid w:val="0079053D"/>
    <w:rsid w:val="007958F9"/>
    <w:rsid w:val="00797A81"/>
    <w:rsid w:val="007A0D78"/>
    <w:rsid w:val="007A20B9"/>
    <w:rsid w:val="007B1B9A"/>
    <w:rsid w:val="007B4F60"/>
    <w:rsid w:val="007B5BD2"/>
    <w:rsid w:val="007B752B"/>
    <w:rsid w:val="007C66DE"/>
    <w:rsid w:val="007E36F7"/>
    <w:rsid w:val="00804761"/>
    <w:rsid w:val="008059B2"/>
    <w:rsid w:val="008105D7"/>
    <w:rsid w:val="00814CE1"/>
    <w:rsid w:val="0081693B"/>
    <w:rsid w:val="008207A9"/>
    <w:rsid w:val="0082370C"/>
    <w:rsid w:val="00827152"/>
    <w:rsid w:val="0083039C"/>
    <w:rsid w:val="00831DB1"/>
    <w:rsid w:val="00834C9A"/>
    <w:rsid w:val="0083553D"/>
    <w:rsid w:val="00847711"/>
    <w:rsid w:val="00860001"/>
    <w:rsid w:val="00861C78"/>
    <w:rsid w:val="008651E0"/>
    <w:rsid w:val="00866231"/>
    <w:rsid w:val="00870F08"/>
    <w:rsid w:val="0087456E"/>
    <w:rsid w:val="00876033"/>
    <w:rsid w:val="00881FF3"/>
    <w:rsid w:val="008854BB"/>
    <w:rsid w:val="008A7080"/>
    <w:rsid w:val="008B447D"/>
    <w:rsid w:val="008B4636"/>
    <w:rsid w:val="008C1E97"/>
    <w:rsid w:val="008C401A"/>
    <w:rsid w:val="008D22B4"/>
    <w:rsid w:val="008D3918"/>
    <w:rsid w:val="008E0E18"/>
    <w:rsid w:val="008E577F"/>
    <w:rsid w:val="008F0AAB"/>
    <w:rsid w:val="008F0B8B"/>
    <w:rsid w:val="008F222C"/>
    <w:rsid w:val="008F3542"/>
    <w:rsid w:val="00916FAF"/>
    <w:rsid w:val="0092648E"/>
    <w:rsid w:val="00931044"/>
    <w:rsid w:val="009312E1"/>
    <w:rsid w:val="00936109"/>
    <w:rsid w:val="009418D2"/>
    <w:rsid w:val="0094381A"/>
    <w:rsid w:val="0095215C"/>
    <w:rsid w:val="00956CC3"/>
    <w:rsid w:val="0097280F"/>
    <w:rsid w:val="009950A2"/>
    <w:rsid w:val="00996C1E"/>
    <w:rsid w:val="009A6B49"/>
    <w:rsid w:val="009B5247"/>
    <w:rsid w:val="009C1146"/>
    <w:rsid w:val="009C520E"/>
    <w:rsid w:val="009E5CC9"/>
    <w:rsid w:val="009F7DC6"/>
    <w:rsid w:val="00A02A2F"/>
    <w:rsid w:val="00A1321B"/>
    <w:rsid w:val="00A1453A"/>
    <w:rsid w:val="00A21BDD"/>
    <w:rsid w:val="00A23614"/>
    <w:rsid w:val="00A321DB"/>
    <w:rsid w:val="00A342B4"/>
    <w:rsid w:val="00A34D13"/>
    <w:rsid w:val="00A46B36"/>
    <w:rsid w:val="00A51DAA"/>
    <w:rsid w:val="00A74607"/>
    <w:rsid w:val="00A96596"/>
    <w:rsid w:val="00AA5DB8"/>
    <w:rsid w:val="00AB5762"/>
    <w:rsid w:val="00AC5091"/>
    <w:rsid w:val="00AC678D"/>
    <w:rsid w:val="00AE5777"/>
    <w:rsid w:val="00AF3CBF"/>
    <w:rsid w:val="00AF5AC4"/>
    <w:rsid w:val="00AF7BF1"/>
    <w:rsid w:val="00AF7F43"/>
    <w:rsid w:val="00B0276E"/>
    <w:rsid w:val="00B076AD"/>
    <w:rsid w:val="00B14282"/>
    <w:rsid w:val="00B17B8F"/>
    <w:rsid w:val="00B22EC0"/>
    <w:rsid w:val="00B235C5"/>
    <w:rsid w:val="00B24ACD"/>
    <w:rsid w:val="00B270E5"/>
    <w:rsid w:val="00B41E2F"/>
    <w:rsid w:val="00B42F9A"/>
    <w:rsid w:val="00B44374"/>
    <w:rsid w:val="00B54DAF"/>
    <w:rsid w:val="00B55832"/>
    <w:rsid w:val="00B578D3"/>
    <w:rsid w:val="00B60B55"/>
    <w:rsid w:val="00B61C71"/>
    <w:rsid w:val="00B62982"/>
    <w:rsid w:val="00B763CD"/>
    <w:rsid w:val="00B77530"/>
    <w:rsid w:val="00B908D6"/>
    <w:rsid w:val="00B922D5"/>
    <w:rsid w:val="00BB6F38"/>
    <w:rsid w:val="00BD66FB"/>
    <w:rsid w:val="00BE0959"/>
    <w:rsid w:val="00BE371B"/>
    <w:rsid w:val="00BF01FE"/>
    <w:rsid w:val="00BF1C58"/>
    <w:rsid w:val="00BF52B4"/>
    <w:rsid w:val="00C05A7D"/>
    <w:rsid w:val="00C0793E"/>
    <w:rsid w:val="00C274E3"/>
    <w:rsid w:val="00C415D5"/>
    <w:rsid w:val="00C44134"/>
    <w:rsid w:val="00C53D00"/>
    <w:rsid w:val="00C5411E"/>
    <w:rsid w:val="00C54B02"/>
    <w:rsid w:val="00C6060A"/>
    <w:rsid w:val="00C70364"/>
    <w:rsid w:val="00C703CC"/>
    <w:rsid w:val="00C82719"/>
    <w:rsid w:val="00C832CC"/>
    <w:rsid w:val="00C83CC2"/>
    <w:rsid w:val="00C842E5"/>
    <w:rsid w:val="00C916D2"/>
    <w:rsid w:val="00C921DE"/>
    <w:rsid w:val="00C95C96"/>
    <w:rsid w:val="00CA6F29"/>
    <w:rsid w:val="00CA7023"/>
    <w:rsid w:val="00CB38B4"/>
    <w:rsid w:val="00CC2372"/>
    <w:rsid w:val="00CC2CA7"/>
    <w:rsid w:val="00CC6BEF"/>
    <w:rsid w:val="00CD0648"/>
    <w:rsid w:val="00CE28E1"/>
    <w:rsid w:val="00CF5D14"/>
    <w:rsid w:val="00D0191C"/>
    <w:rsid w:val="00D10896"/>
    <w:rsid w:val="00D15633"/>
    <w:rsid w:val="00D16083"/>
    <w:rsid w:val="00D202B7"/>
    <w:rsid w:val="00D3761A"/>
    <w:rsid w:val="00D43AB2"/>
    <w:rsid w:val="00D444D4"/>
    <w:rsid w:val="00D4545B"/>
    <w:rsid w:val="00D51D9A"/>
    <w:rsid w:val="00D61099"/>
    <w:rsid w:val="00D733CA"/>
    <w:rsid w:val="00D801DF"/>
    <w:rsid w:val="00D93BA7"/>
    <w:rsid w:val="00D957FD"/>
    <w:rsid w:val="00DA27BE"/>
    <w:rsid w:val="00DB511B"/>
    <w:rsid w:val="00DD39B5"/>
    <w:rsid w:val="00DE6D9D"/>
    <w:rsid w:val="00DF08C4"/>
    <w:rsid w:val="00DF0E09"/>
    <w:rsid w:val="00DF3E4F"/>
    <w:rsid w:val="00DF6D77"/>
    <w:rsid w:val="00E00F9C"/>
    <w:rsid w:val="00E10575"/>
    <w:rsid w:val="00E120EE"/>
    <w:rsid w:val="00E300F9"/>
    <w:rsid w:val="00E30DBB"/>
    <w:rsid w:val="00E319E7"/>
    <w:rsid w:val="00E34158"/>
    <w:rsid w:val="00E61FD3"/>
    <w:rsid w:val="00E75591"/>
    <w:rsid w:val="00E77F93"/>
    <w:rsid w:val="00E8192F"/>
    <w:rsid w:val="00E9226E"/>
    <w:rsid w:val="00E93FF5"/>
    <w:rsid w:val="00EA13B0"/>
    <w:rsid w:val="00EB33D3"/>
    <w:rsid w:val="00EB7AE4"/>
    <w:rsid w:val="00ED24FB"/>
    <w:rsid w:val="00ED57D1"/>
    <w:rsid w:val="00ED5A3E"/>
    <w:rsid w:val="00EE111C"/>
    <w:rsid w:val="00EE3406"/>
    <w:rsid w:val="00EF1E28"/>
    <w:rsid w:val="00EF268E"/>
    <w:rsid w:val="00EF7D2C"/>
    <w:rsid w:val="00F05D71"/>
    <w:rsid w:val="00F1663D"/>
    <w:rsid w:val="00F17405"/>
    <w:rsid w:val="00F24817"/>
    <w:rsid w:val="00F25FCF"/>
    <w:rsid w:val="00F2725D"/>
    <w:rsid w:val="00F27926"/>
    <w:rsid w:val="00F31679"/>
    <w:rsid w:val="00F31D02"/>
    <w:rsid w:val="00F44D1F"/>
    <w:rsid w:val="00F50497"/>
    <w:rsid w:val="00F61557"/>
    <w:rsid w:val="00F623E5"/>
    <w:rsid w:val="00F6743E"/>
    <w:rsid w:val="00F7475C"/>
    <w:rsid w:val="00F85993"/>
    <w:rsid w:val="00F95678"/>
    <w:rsid w:val="00FA0143"/>
    <w:rsid w:val="00FA243A"/>
    <w:rsid w:val="00FA2DAA"/>
    <w:rsid w:val="00FB0740"/>
    <w:rsid w:val="00FB08DC"/>
    <w:rsid w:val="00FC4D5F"/>
    <w:rsid w:val="00FC53F3"/>
    <w:rsid w:val="00FE096F"/>
    <w:rsid w:val="00FE63FE"/>
    <w:rsid w:val="00FE667C"/>
    <w:rsid w:val="00FE69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693F8AC-7CED-43EA-A371-477E6CCB0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F93"/>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E77F93"/>
    <w:pPr>
      <w:widowControl w:val="0"/>
      <w:autoSpaceDE w:val="0"/>
      <w:autoSpaceDN w:val="0"/>
      <w:adjustRightInd w:val="0"/>
      <w:ind w:firstLine="720"/>
    </w:pPr>
    <w:rPr>
      <w:rFonts w:ascii="Arial" w:hAnsi="Arial" w:cs="Arial"/>
    </w:rPr>
  </w:style>
  <w:style w:type="paragraph" w:customStyle="1" w:styleId="ConsPlusTitle">
    <w:name w:val="ConsPlusTitle"/>
    <w:rsid w:val="00E77F93"/>
    <w:pPr>
      <w:widowControl w:val="0"/>
      <w:autoSpaceDE w:val="0"/>
      <w:autoSpaceDN w:val="0"/>
      <w:adjustRightInd w:val="0"/>
    </w:pPr>
    <w:rPr>
      <w:rFonts w:ascii="Arial" w:hAnsi="Arial" w:cs="Arial"/>
      <w:b/>
      <w:bCs/>
    </w:rPr>
  </w:style>
  <w:style w:type="paragraph" w:styleId="a3">
    <w:name w:val="header"/>
    <w:basedOn w:val="a"/>
    <w:link w:val="a4"/>
    <w:rsid w:val="00E77F93"/>
    <w:pPr>
      <w:tabs>
        <w:tab w:val="center" w:pos="4677"/>
        <w:tab w:val="right" w:pos="9355"/>
      </w:tabs>
    </w:pPr>
  </w:style>
  <w:style w:type="character" w:customStyle="1" w:styleId="a4">
    <w:name w:val="Верхний колонтитул Знак"/>
    <w:link w:val="a3"/>
    <w:rsid w:val="00E77F93"/>
    <w:rPr>
      <w:sz w:val="24"/>
      <w:szCs w:val="24"/>
      <w:lang w:val="ru-RU" w:eastAsia="ru-RU" w:bidi="ar-SA"/>
    </w:rPr>
  </w:style>
  <w:style w:type="character" w:styleId="a5">
    <w:name w:val="page number"/>
    <w:basedOn w:val="a0"/>
    <w:rsid w:val="00E77F93"/>
  </w:style>
  <w:style w:type="paragraph" w:customStyle="1" w:styleId="Default">
    <w:name w:val="Default"/>
    <w:rsid w:val="00E77F93"/>
    <w:pPr>
      <w:autoSpaceDE w:val="0"/>
      <w:autoSpaceDN w:val="0"/>
      <w:adjustRightInd w:val="0"/>
    </w:pPr>
    <w:rPr>
      <w:rFonts w:eastAsia="Calibri"/>
      <w:color w:val="000000"/>
      <w:sz w:val="24"/>
      <w:szCs w:val="24"/>
    </w:rPr>
  </w:style>
  <w:style w:type="paragraph" w:styleId="a6">
    <w:name w:val="Document Map"/>
    <w:basedOn w:val="a"/>
    <w:semiHidden/>
    <w:rsid w:val="00E77F93"/>
    <w:pPr>
      <w:shd w:val="clear" w:color="auto" w:fill="000080"/>
    </w:pPr>
    <w:rPr>
      <w:rFonts w:ascii="Tahoma" w:hAnsi="Tahoma" w:cs="Tahoma"/>
      <w:sz w:val="20"/>
      <w:szCs w:val="20"/>
    </w:rPr>
  </w:style>
  <w:style w:type="paragraph" w:customStyle="1" w:styleId="p11">
    <w:name w:val="p11"/>
    <w:basedOn w:val="a"/>
    <w:rsid w:val="00123314"/>
    <w:pPr>
      <w:spacing w:before="100" w:beforeAutospacing="1" w:after="100" w:afterAutospacing="1"/>
    </w:pPr>
  </w:style>
  <w:style w:type="character" w:styleId="a7">
    <w:name w:val="Hyperlink"/>
    <w:uiPriority w:val="99"/>
    <w:rsid w:val="00123314"/>
    <w:rPr>
      <w:color w:val="0000FF"/>
      <w:u w:val="single"/>
    </w:rPr>
  </w:style>
  <w:style w:type="paragraph" w:customStyle="1" w:styleId="p21">
    <w:name w:val="p21"/>
    <w:basedOn w:val="a"/>
    <w:rsid w:val="00123314"/>
    <w:pPr>
      <w:spacing w:before="100" w:beforeAutospacing="1" w:after="100" w:afterAutospacing="1"/>
    </w:pPr>
  </w:style>
  <w:style w:type="paragraph" w:customStyle="1" w:styleId="p22">
    <w:name w:val="p22"/>
    <w:basedOn w:val="a"/>
    <w:rsid w:val="00123314"/>
    <w:pPr>
      <w:spacing w:before="100" w:beforeAutospacing="1" w:after="100" w:afterAutospacing="1"/>
    </w:pPr>
  </w:style>
  <w:style w:type="paragraph" w:customStyle="1" w:styleId="p12">
    <w:name w:val="p12"/>
    <w:basedOn w:val="a"/>
    <w:rsid w:val="00123314"/>
    <w:pPr>
      <w:spacing w:before="100" w:beforeAutospacing="1" w:after="100" w:afterAutospacing="1"/>
    </w:pPr>
  </w:style>
  <w:style w:type="character" w:customStyle="1" w:styleId="s5">
    <w:name w:val="s5"/>
    <w:basedOn w:val="a0"/>
    <w:rsid w:val="00123314"/>
  </w:style>
  <w:style w:type="paragraph" w:customStyle="1" w:styleId="p23">
    <w:name w:val="p23"/>
    <w:basedOn w:val="a"/>
    <w:rsid w:val="00123314"/>
    <w:pPr>
      <w:spacing w:before="100" w:beforeAutospacing="1" w:after="100" w:afterAutospacing="1"/>
    </w:pPr>
  </w:style>
  <w:style w:type="character" w:customStyle="1" w:styleId="s6">
    <w:name w:val="s6"/>
    <w:basedOn w:val="a0"/>
    <w:rsid w:val="00123314"/>
  </w:style>
  <w:style w:type="paragraph" w:customStyle="1" w:styleId="p9">
    <w:name w:val="p9"/>
    <w:basedOn w:val="a"/>
    <w:rsid w:val="00123314"/>
    <w:pPr>
      <w:spacing w:before="100" w:beforeAutospacing="1" w:after="100" w:afterAutospacing="1"/>
    </w:pPr>
  </w:style>
  <w:style w:type="character" w:customStyle="1" w:styleId="s4">
    <w:name w:val="s4"/>
    <w:basedOn w:val="a0"/>
    <w:rsid w:val="00123314"/>
  </w:style>
  <w:style w:type="character" w:customStyle="1" w:styleId="s2">
    <w:name w:val="s2"/>
    <w:basedOn w:val="a0"/>
    <w:rsid w:val="00123314"/>
  </w:style>
  <w:style w:type="paragraph" w:customStyle="1" w:styleId="p26">
    <w:name w:val="p26"/>
    <w:basedOn w:val="a"/>
    <w:rsid w:val="00123314"/>
    <w:pPr>
      <w:spacing w:before="100" w:beforeAutospacing="1" w:after="100" w:afterAutospacing="1"/>
    </w:pPr>
  </w:style>
  <w:style w:type="paragraph" w:customStyle="1" w:styleId="p13">
    <w:name w:val="p13"/>
    <w:basedOn w:val="a"/>
    <w:rsid w:val="00123314"/>
    <w:pPr>
      <w:spacing w:before="100" w:beforeAutospacing="1" w:after="100" w:afterAutospacing="1"/>
    </w:pPr>
  </w:style>
  <w:style w:type="paragraph" w:customStyle="1" w:styleId="p6">
    <w:name w:val="p6"/>
    <w:basedOn w:val="a"/>
    <w:rsid w:val="00123314"/>
    <w:pPr>
      <w:spacing w:before="100" w:beforeAutospacing="1" w:after="100" w:afterAutospacing="1"/>
    </w:pPr>
  </w:style>
  <w:style w:type="character" w:customStyle="1" w:styleId="s7">
    <w:name w:val="s7"/>
    <w:basedOn w:val="a0"/>
    <w:rsid w:val="00123314"/>
  </w:style>
  <w:style w:type="character" w:customStyle="1" w:styleId="s8">
    <w:name w:val="s8"/>
    <w:basedOn w:val="a0"/>
    <w:rsid w:val="00123314"/>
  </w:style>
  <w:style w:type="paragraph" w:customStyle="1" w:styleId="p29">
    <w:name w:val="p29"/>
    <w:basedOn w:val="a"/>
    <w:rsid w:val="00123314"/>
    <w:pPr>
      <w:spacing w:before="100" w:beforeAutospacing="1" w:after="100" w:afterAutospacing="1"/>
    </w:pPr>
  </w:style>
  <w:style w:type="paragraph" w:customStyle="1" w:styleId="p30">
    <w:name w:val="p30"/>
    <w:basedOn w:val="a"/>
    <w:rsid w:val="00123314"/>
    <w:pPr>
      <w:spacing w:before="100" w:beforeAutospacing="1" w:after="100" w:afterAutospacing="1"/>
    </w:pPr>
  </w:style>
  <w:style w:type="paragraph" w:customStyle="1" w:styleId="p14">
    <w:name w:val="p14"/>
    <w:basedOn w:val="a"/>
    <w:rsid w:val="00123314"/>
    <w:pPr>
      <w:spacing w:before="100" w:beforeAutospacing="1" w:after="100" w:afterAutospacing="1"/>
    </w:pPr>
  </w:style>
  <w:style w:type="paragraph" w:customStyle="1" w:styleId="p32">
    <w:name w:val="p32"/>
    <w:basedOn w:val="a"/>
    <w:rsid w:val="00123314"/>
    <w:pPr>
      <w:spacing w:before="100" w:beforeAutospacing="1" w:after="100" w:afterAutospacing="1"/>
    </w:pPr>
  </w:style>
  <w:style w:type="paragraph" w:customStyle="1" w:styleId="p33">
    <w:name w:val="p33"/>
    <w:basedOn w:val="a"/>
    <w:rsid w:val="00123314"/>
    <w:pPr>
      <w:spacing w:before="100" w:beforeAutospacing="1" w:after="100" w:afterAutospacing="1"/>
    </w:pPr>
  </w:style>
  <w:style w:type="paragraph" w:customStyle="1" w:styleId="p34">
    <w:name w:val="p34"/>
    <w:basedOn w:val="a"/>
    <w:rsid w:val="00123314"/>
    <w:pPr>
      <w:spacing w:before="100" w:beforeAutospacing="1" w:after="100" w:afterAutospacing="1"/>
    </w:pPr>
  </w:style>
  <w:style w:type="paragraph" w:customStyle="1" w:styleId="p16">
    <w:name w:val="p16"/>
    <w:basedOn w:val="a"/>
    <w:rsid w:val="00123314"/>
    <w:pPr>
      <w:spacing w:before="100" w:beforeAutospacing="1" w:after="100" w:afterAutospacing="1"/>
    </w:pPr>
  </w:style>
  <w:style w:type="paragraph" w:customStyle="1" w:styleId="p35">
    <w:name w:val="p35"/>
    <w:basedOn w:val="a"/>
    <w:rsid w:val="00123314"/>
    <w:pPr>
      <w:spacing w:before="100" w:beforeAutospacing="1" w:after="100" w:afterAutospacing="1"/>
    </w:pPr>
  </w:style>
  <w:style w:type="character" w:customStyle="1" w:styleId="s9">
    <w:name w:val="s9"/>
    <w:basedOn w:val="a0"/>
    <w:rsid w:val="00123314"/>
  </w:style>
  <w:style w:type="paragraph" w:customStyle="1" w:styleId="p36">
    <w:name w:val="p36"/>
    <w:basedOn w:val="a"/>
    <w:rsid w:val="00123314"/>
    <w:pPr>
      <w:spacing w:before="100" w:beforeAutospacing="1" w:after="100" w:afterAutospacing="1"/>
    </w:pPr>
  </w:style>
  <w:style w:type="character" w:customStyle="1" w:styleId="s10">
    <w:name w:val="s10"/>
    <w:basedOn w:val="a0"/>
    <w:rsid w:val="00123314"/>
  </w:style>
  <w:style w:type="paragraph" w:customStyle="1" w:styleId="p37">
    <w:name w:val="p37"/>
    <w:basedOn w:val="a"/>
    <w:rsid w:val="00123314"/>
    <w:pPr>
      <w:spacing w:before="100" w:beforeAutospacing="1" w:after="100" w:afterAutospacing="1"/>
    </w:pPr>
  </w:style>
  <w:style w:type="paragraph" w:customStyle="1" w:styleId="p39">
    <w:name w:val="p39"/>
    <w:basedOn w:val="a"/>
    <w:rsid w:val="00123314"/>
    <w:pPr>
      <w:spacing w:before="100" w:beforeAutospacing="1" w:after="100" w:afterAutospacing="1"/>
    </w:pPr>
  </w:style>
  <w:style w:type="paragraph" w:customStyle="1" w:styleId="p40">
    <w:name w:val="p40"/>
    <w:basedOn w:val="a"/>
    <w:rsid w:val="00123314"/>
    <w:pPr>
      <w:spacing w:before="100" w:beforeAutospacing="1" w:after="100" w:afterAutospacing="1"/>
    </w:pPr>
  </w:style>
  <w:style w:type="paragraph" w:customStyle="1" w:styleId="p41">
    <w:name w:val="p41"/>
    <w:basedOn w:val="a"/>
    <w:rsid w:val="00123314"/>
    <w:pPr>
      <w:spacing w:before="100" w:beforeAutospacing="1" w:after="100" w:afterAutospacing="1"/>
    </w:pPr>
  </w:style>
  <w:style w:type="character" w:customStyle="1" w:styleId="s11">
    <w:name w:val="s11"/>
    <w:basedOn w:val="a0"/>
    <w:rsid w:val="00123314"/>
  </w:style>
  <w:style w:type="paragraph" w:customStyle="1" w:styleId="p43">
    <w:name w:val="p43"/>
    <w:basedOn w:val="a"/>
    <w:rsid w:val="00123314"/>
    <w:pPr>
      <w:spacing w:before="100" w:beforeAutospacing="1" w:after="100" w:afterAutospacing="1"/>
    </w:pPr>
  </w:style>
  <w:style w:type="paragraph" w:styleId="a8">
    <w:name w:val="Название"/>
    <w:basedOn w:val="a"/>
    <w:link w:val="a9"/>
    <w:qFormat/>
    <w:rsid w:val="00D444D4"/>
    <w:pPr>
      <w:jc w:val="center"/>
    </w:pPr>
    <w:rPr>
      <w:b/>
      <w:bCs/>
    </w:rPr>
  </w:style>
  <w:style w:type="character" w:customStyle="1" w:styleId="a9">
    <w:name w:val="Название Знак"/>
    <w:link w:val="a8"/>
    <w:rsid w:val="00D444D4"/>
    <w:rPr>
      <w:b/>
      <w:bCs/>
      <w:sz w:val="24"/>
      <w:szCs w:val="24"/>
      <w:lang w:val="ru-RU" w:eastAsia="ru-RU" w:bidi="ar-SA"/>
    </w:rPr>
  </w:style>
  <w:style w:type="paragraph" w:customStyle="1" w:styleId="ConsPlusNonformat">
    <w:name w:val="ConsPlusNonformat"/>
    <w:rsid w:val="0065272B"/>
    <w:pPr>
      <w:autoSpaceDE w:val="0"/>
      <w:autoSpaceDN w:val="0"/>
      <w:adjustRightInd w:val="0"/>
    </w:pPr>
    <w:rPr>
      <w:rFonts w:ascii="Courier New" w:eastAsia="Calibri" w:hAnsi="Courier New" w:cs="Courier New"/>
      <w:lang w:eastAsia="en-US"/>
    </w:rPr>
  </w:style>
  <w:style w:type="paragraph" w:customStyle="1" w:styleId="2">
    <w:name w:val="Абзац списка2"/>
    <w:basedOn w:val="a"/>
    <w:rsid w:val="0065272B"/>
    <w:pPr>
      <w:spacing w:line="360" w:lineRule="auto"/>
      <w:ind w:left="720" w:firstLine="709"/>
      <w:jc w:val="both"/>
    </w:pPr>
    <w:rPr>
      <w:sz w:val="26"/>
      <w:szCs w:val="26"/>
    </w:rPr>
  </w:style>
  <w:style w:type="paragraph" w:styleId="aa">
    <w:name w:val="Balloon Text"/>
    <w:basedOn w:val="a"/>
    <w:link w:val="ab"/>
    <w:rsid w:val="00BF52B4"/>
    <w:rPr>
      <w:rFonts w:ascii="Tahoma" w:hAnsi="Tahoma" w:cs="Tahoma"/>
      <w:sz w:val="16"/>
      <w:szCs w:val="16"/>
    </w:rPr>
  </w:style>
  <w:style w:type="character" w:customStyle="1" w:styleId="ab">
    <w:name w:val="Текст выноски Знак"/>
    <w:link w:val="aa"/>
    <w:rsid w:val="00BF52B4"/>
    <w:rPr>
      <w:rFonts w:ascii="Tahoma" w:hAnsi="Tahoma" w:cs="Tahoma"/>
      <w:sz w:val="16"/>
      <w:szCs w:val="16"/>
    </w:rPr>
  </w:style>
  <w:style w:type="paragraph" w:styleId="ac">
    <w:name w:val="No Spacing"/>
    <w:uiPriority w:val="1"/>
    <w:qFormat/>
    <w:rsid w:val="00186F7A"/>
    <w:rPr>
      <w:sz w:val="24"/>
      <w:szCs w:val="24"/>
    </w:rPr>
  </w:style>
  <w:style w:type="paragraph" w:styleId="ad">
    <w:name w:val="Normal (Web)"/>
    <w:basedOn w:val="a"/>
    <w:uiPriority w:val="99"/>
    <w:unhideWhenUsed/>
    <w:rsid w:val="00B235C5"/>
    <w:pPr>
      <w:spacing w:before="100" w:beforeAutospacing="1" w:after="100" w:afterAutospacing="1"/>
    </w:pPr>
  </w:style>
  <w:style w:type="table" w:styleId="ae">
    <w:name w:val="Table Grid"/>
    <w:basedOn w:val="a1"/>
    <w:rsid w:val="00D019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410197">
      <w:bodyDiv w:val="1"/>
      <w:marLeft w:val="0"/>
      <w:marRight w:val="0"/>
      <w:marTop w:val="0"/>
      <w:marBottom w:val="0"/>
      <w:divBdr>
        <w:top w:val="none" w:sz="0" w:space="0" w:color="auto"/>
        <w:left w:val="none" w:sz="0" w:space="0" w:color="auto"/>
        <w:bottom w:val="none" w:sz="0" w:space="0" w:color="auto"/>
        <w:right w:val="none" w:sz="0" w:space="0" w:color="auto"/>
      </w:divBdr>
    </w:div>
    <w:div w:id="781264921">
      <w:bodyDiv w:val="1"/>
      <w:marLeft w:val="0"/>
      <w:marRight w:val="0"/>
      <w:marTop w:val="0"/>
      <w:marBottom w:val="0"/>
      <w:divBdr>
        <w:top w:val="none" w:sz="0" w:space="0" w:color="auto"/>
        <w:left w:val="none" w:sz="0" w:space="0" w:color="auto"/>
        <w:bottom w:val="none" w:sz="0" w:space="0" w:color="auto"/>
        <w:right w:val="none" w:sz="0" w:space="0" w:color="auto"/>
      </w:divBdr>
    </w:div>
    <w:div w:id="1118841936">
      <w:bodyDiv w:val="1"/>
      <w:marLeft w:val="0"/>
      <w:marRight w:val="0"/>
      <w:marTop w:val="0"/>
      <w:marBottom w:val="0"/>
      <w:divBdr>
        <w:top w:val="none" w:sz="0" w:space="0" w:color="auto"/>
        <w:left w:val="none" w:sz="0" w:space="0" w:color="auto"/>
        <w:bottom w:val="none" w:sz="0" w:space="0" w:color="auto"/>
        <w:right w:val="none" w:sz="0" w:space="0" w:color="auto"/>
      </w:divBdr>
    </w:div>
    <w:div w:id="1229455655">
      <w:bodyDiv w:val="1"/>
      <w:marLeft w:val="0"/>
      <w:marRight w:val="0"/>
      <w:marTop w:val="0"/>
      <w:marBottom w:val="0"/>
      <w:divBdr>
        <w:top w:val="none" w:sz="0" w:space="0" w:color="auto"/>
        <w:left w:val="none" w:sz="0" w:space="0" w:color="auto"/>
        <w:bottom w:val="none" w:sz="0" w:space="0" w:color="auto"/>
        <w:right w:val="none" w:sz="0" w:space="0" w:color="auto"/>
      </w:divBdr>
      <w:divsChild>
        <w:div w:id="2112846718">
          <w:marLeft w:val="0"/>
          <w:marRight w:val="0"/>
          <w:marTop w:val="0"/>
          <w:marBottom w:val="0"/>
          <w:divBdr>
            <w:top w:val="none" w:sz="0" w:space="0" w:color="auto"/>
            <w:left w:val="none" w:sz="0" w:space="0" w:color="auto"/>
            <w:bottom w:val="none" w:sz="0" w:space="0" w:color="auto"/>
            <w:right w:val="none" w:sz="0" w:space="0" w:color="auto"/>
          </w:divBdr>
          <w:divsChild>
            <w:div w:id="1416977995">
              <w:marLeft w:val="0"/>
              <w:marRight w:val="0"/>
              <w:marTop w:val="0"/>
              <w:marBottom w:val="0"/>
              <w:divBdr>
                <w:top w:val="none" w:sz="0" w:space="0" w:color="auto"/>
                <w:left w:val="none" w:sz="0" w:space="0" w:color="auto"/>
                <w:bottom w:val="none" w:sz="0" w:space="0" w:color="auto"/>
                <w:right w:val="none" w:sz="0" w:space="0" w:color="auto"/>
              </w:divBdr>
              <w:divsChild>
                <w:div w:id="1255633083">
                  <w:marLeft w:val="0"/>
                  <w:marRight w:val="0"/>
                  <w:marTop w:val="0"/>
                  <w:marBottom w:val="0"/>
                  <w:divBdr>
                    <w:top w:val="none" w:sz="0" w:space="0" w:color="auto"/>
                    <w:left w:val="none" w:sz="0" w:space="0" w:color="auto"/>
                    <w:bottom w:val="none" w:sz="0" w:space="0" w:color="auto"/>
                    <w:right w:val="none" w:sz="0" w:space="0" w:color="auto"/>
                  </w:divBdr>
                  <w:divsChild>
                    <w:div w:id="2138645462">
                      <w:marLeft w:val="0"/>
                      <w:marRight w:val="0"/>
                      <w:marTop w:val="0"/>
                      <w:marBottom w:val="0"/>
                      <w:divBdr>
                        <w:top w:val="none" w:sz="0" w:space="0" w:color="auto"/>
                        <w:left w:val="none" w:sz="0" w:space="0" w:color="auto"/>
                        <w:bottom w:val="none" w:sz="0" w:space="0" w:color="auto"/>
                        <w:right w:val="none" w:sz="0" w:space="0" w:color="auto"/>
                      </w:divBdr>
                      <w:divsChild>
                        <w:div w:id="1332492799">
                          <w:marLeft w:val="0"/>
                          <w:marRight w:val="0"/>
                          <w:marTop w:val="0"/>
                          <w:marBottom w:val="0"/>
                          <w:divBdr>
                            <w:top w:val="none" w:sz="0" w:space="0" w:color="auto"/>
                            <w:left w:val="none" w:sz="0" w:space="0" w:color="auto"/>
                            <w:bottom w:val="none" w:sz="0" w:space="0" w:color="auto"/>
                            <w:right w:val="none" w:sz="0" w:space="0" w:color="auto"/>
                          </w:divBdr>
                        </w:div>
                        <w:div w:id="175670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415676">
      <w:bodyDiv w:val="1"/>
      <w:marLeft w:val="0"/>
      <w:marRight w:val="0"/>
      <w:marTop w:val="0"/>
      <w:marBottom w:val="0"/>
      <w:divBdr>
        <w:top w:val="none" w:sz="0" w:space="0" w:color="auto"/>
        <w:left w:val="none" w:sz="0" w:space="0" w:color="auto"/>
        <w:bottom w:val="none" w:sz="0" w:space="0" w:color="auto"/>
        <w:right w:val="none" w:sz="0" w:space="0" w:color="auto"/>
      </w:divBdr>
    </w:div>
    <w:div w:id="1397825264">
      <w:bodyDiv w:val="1"/>
      <w:marLeft w:val="0"/>
      <w:marRight w:val="0"/>
      <w:marTop w:val="0"/>
      <w:marBottom w:val="0"/>
      <w:divBdr>
        <w:top w:val="none" w:sz="0" w:space="0" w:color="auto"/>
        <w:left w:val="none" w:sz="0" w:space="0" w:color="auto"/>
        <w:bottom w:val="none" w:sz="0" w:space="0" w:color="auto"/>
        <w:right w:val="none" w:sz="0" w:space="0" w:color="auto"/>
      </w:divBdr>
    </w:div>
    <w:div w:id="205234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C61F9-647B-4556-8127-A56EE397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5140</Words>
  <Characters>43022</Characters>
  <Application>Microsoft Office Word</Application>
  <DocSecurity>0</DocSecurity>
  <Lines>358</Lines>
  <Paragraphs>96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NhT</Company>
  <LinksUpToDate>false</LinksUpToDate>
  <CharactersWithSpaces>48066</CharactersWithSpaces>
  <SharedDoc>false</SharedDoc>
  <HLinks>
    <vt:vector size="6" baseType="variant">
      <vt:variant>
        <vt:i4>7929954</vt:i4>
      </vt:variant>
      <vt:variant>
        <vt:i4>0</vt:i4>
      </vt:variant>
      <vt:variant>
        <vt:i4>0</vt:i4>
      </vt:variant>
      <vt:variant>
        <vt:i4>5</vt:i4>
      </vt:variant>
      <vt:variant>
        <vt:lpwstr>http://www.arshush.ru/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кропочева</dc:creator>
  <cp:keywords/>
  <cp:lastModifiedBy>MEV</cp:lastModifiedBy>
  <cp:revision>2</cp:revision>
  <cp:lastPrinted>2019-11-14T02:29:00Z</cp:lastPrinted>
  <dcterms:created xsi:type="dcterms:W3CDTF">2019-11-20T01:36:00Z</dcterms:created>
  <dcterms:modified xsi:type="dcterms:W3CDTF">2019-11-20T01:36:00Z</dcterms:modified>
</cp:coreProperties>
</file>